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FF9" w:rsidRPr="008B6B0D" w:rsidRDefault="008B6B0D" w:rsidP="00F0592F">
      <w:pPr>
        <w:outlineLvl w:val="0"/>
        <w:rPr>
          <w:b/>
          <w:sz w:val="24"/>
          <w:szCs w:val="24"/>
        </w:rPr>
      </w:pPr>
      <w:r w:rsidRPr="008B6B0D">
        <w:rPr>
          <w:b/>
          <w:sz w:val="24"/>
          <w:szCs w:val="24"/>
        </w:rPr>
        <w:t>ROLLEN IN DE GEMMA-PROCESARCHITECTUUR EN IN HET RGBZ</w:t>
      </w:r>
    </w:p>
    <w:p w:rsidR="008B6B0D" w:rsidRDefault="008B6B0D" w:rsidP="00F0592F">
      <w:pPr>
        <w:outlineLvl w:val="0"/>
      </w:pPr>
      <w:r>
        <w:t xml:space="preserve">Arjan Kloosterboer, </w:t>
      </w:r>
      <w:r w:rsidR="00C405A3">
        <w:t>28</w:t>
      </w:r>
      <w:r>
        <w:t>-</w:t>
      </w:r>
      <w:r w:rsidR="00C405A3">
        <w:t>2</w:t>
      </w:r>
      <w:r>
        <w:t>-2012</w:t>
      </w:r>
    </w:p>
    <w:p w:rsidR="008B6B0D" w:rsidRDefault="008B6B0D">
      <w:r>
        <w:t xml:space="preserve">Zowel in de </w:t>
      </w:r>
      <w:proofErr w:type="spellStart"/>
      <w:r>
        <w:t>GEMMA-procesarchitectuur</w:t>
      </w:r>
      <w:proofErr w:type="spellEnd"/>
      <w:r>
        <w:t xml:space="preserve"> als in het RGBZ komt het begrip ‘ Rol’ voor</w:t>
      </w:r>
      <w:r w:rsidR="00A4449A">
        <w:t>.</w:t>
      </w:r>
      <w:r>
        <w:t xml:space="preserve"> Onlangs is geconstateerd dat de </w:t>
      </w:r>
      <w:proofErr w:type="spellStart"/>
      <w:r>
        <w:t>enumeraties</w:t>
      </w:r>
      <w:proofErr w:type="spellEnd"/>
      <w:r>
        <w:t xml:space="preserve"> daarvan, de domeinwaarden, verschillen tussen beide modellen. Dit is ongewenst, het leidt tot verwarring bij gemeenten (en leveranciers) die hun processen op basis van de procesmodellen zaakgericht willen inrichten en uitvoeren. Afstemming is bovendien noodzakelijk daar het in de bedoeling ligt om ‘rollen’ op te nemen in de ZTC 2.0. </w:t>
      </w:r>
    </w:p>
    <w:p w:rsidR="008B6B0D" w:rsidRDefault="008B6B0D">
      <w:r>
        <w:t xml:space="preserve">Deze notitie bevat een verkenning van het fenomeen ‘rol’ in beide modellen en geeft een aanzet tot </w:t>
      </w:r>
      <w:r w:rsidR="00F24538">
        <w:t>harmonisatie</w:t>
      </w:r>
      <w:r>
        <w:t>. De notitie is bedoeld als gespreksnotitie om tot afstemming te komen over ‘het fenomeen rol’  tussen betrokkenen bij de procesmodellen, het RGBZ en de ZTC.</w:t>
      </w:r>
    </w:p>
    <w:p w:rsidR="008B6B0D" w:rsidRPr="008B6B0D" w:rsidRDefault="008B6B0D" w:rsidP="00F0592F">
      <w:pPr>
        <w:outlineLvl w:val="0"/>
        <w:rPr>
          <w:b/>
        </w:rPr>
      </w:pPr>
      <w:r w:rsidRPr="008B6B0D">
        <w:rPr>
          <w:b/>
        </w:rPr>
        <w:t xml:space="preserve">Rollen in de </w:t>
      </w:r>
      <w:proofErr w:type="spellStart"/>
      <w:r w:rsidRPr="008B6B0D">
        <w:rPr>
          <w:b/>
        </w:rPr>
        <w:t>GEMMA-procesarchitectuur</w:t>
      </w:r>
      <w:proofErr w:type="spellEnd"/>
    </w:p>
    <w:p w:rsidR="004C51D4" w:rsidRDefault="009A1F4B" w:rsidP="009A1F4B">
      <w:r>
        <w:t xml:space="preserve">Rollen worden geïntroduceerd om de relatie met de </w:t>
      </w:r>
      <w:proofErr w:type="spellStart"/>
      <w:r>
        <w:t>organisatie-architectuur</w:t>
      </w:r>
      <w:proofErr w:type="spellEnd"/>
      <w:r>
        <w:t xml:space="preserve"> te ontkoppelen van de organisatie-inrichting. </w:t>
      </w:r>
      <w:r w:rsidR="004C51D4">
        <w:t xml:space="preserve"> De ‘rol’ wordt als volgt omschreven:</w:t>
      </w:r>
    </w:p>
    <w:p w:rsidR="008B6B0D" w:rsidRDefault="004C51D4" w:rsidP="004C51D4">
      <w:pPr>
        <w:spacing w:before="0"/>
        <w:ind w:left="425"/>
      </w:pPr>
      <w:r>
        <w:t xml:space="preserve">In de processen wordt uitgegaan van rollen. Wij spreken hier van rollen en niet van functies, omdat we onafhankelijk van de </w:t>
      </w:r>
      <w:r w:rsidR="00F24538">
        <w:t>organisatie-inrichting</w:t>
      </w:r>
      <w:r>
        <w:t xml:space="preserve"> willen modelleren. De rollen zijn niet persoon- of plaatsgebonden. Het kan in de praktijk daarom ook voor komen dat één persoon meerdere rollen vervult, of dat meerdere personen samen één rol vervullen. </w:t>
      </w:r>
    </w:p>
    <w:p w:rsidR="009A1F4B" w:rsidRDefault="009A1F4B" w:rsidP="008C65B0">
      <w:r>
        <w:t xml:space="preserve">In de </w:t>
      </w:r>
      <w:proofErr w:type="spellStart"/>
      <w:r>
        <w:t>GEMMA-procesarchitectuur</w:t>
      </w:r>
      <w:proofErr w:type="spellEnd"/>
      <w:r w:rsidR="008C65B0">
        <w:rPr>
          <w:rStyle w:val="Voetnootmarkering"/>
        </w:rPr>
        <w:footnoteReference w:id="1"/>
      </w:r>
      <w:r>
        <w:t xml:space="preserve"> worden vijf rollen onderscheiden, te weten:</w:t>
      </w:r>
      <w:r w:rsidR="008C65B0">
        <w:t xml:space="preserve"> ketenpartner, klant, klantcontact, specialist en zaakcoördinator. Ze worden als volgt omschreven</w:t>
      </w:r>
      <w:r>
        <w:t xml:space="preserve">: </w:t>
      </w:r>
    </w:p>
    <w:p w:rsidR="008C65B0" w:rsidRDefault="008C65B0" w:rsidP="008C65B0">
      <w:pPr>
        <w:pStyle w:val="Lijstalinea"/>
        <w:numPr>
          <w:ilvl w:val="0"/>
          <w:numId w:val="1"/>
        </w:numPr>
        <w:spacing w:before="0"/>
        <w:ind w:left="426" w:hanging="357"/>
      </w:pPr>
      <w:r w:rsidRPr="004C51D4">
        <w:rPr>
          <w:i/>
        </w:rPr>
        <w:t>Ketenpartne</w:t>
      </w:r>
      <w:r>
        <w:rPr>
          <w:i/>
        </w:rPr>
        <w:t>r:</w:t>
      </w:r>
      <w:r>
        <w:t xml:space="preserve"> </w:t>
      </w:r>
      <w:r w:rsidRPr="008C65B0">
        <w:t>Persoon of organisatie, buiten de eigen organisatie, die een bijdrage levert aan de totstandkoming en/of levering van het product. Denk bijvoorbeeld aan een onderneming die paspoorten produceert of een orgaan dat indicatiestellingen voor de WMO uitvoert, of een andere gemeente die d</w:t>
      </w:r>
      <w:r>
        <w:t>e gemeentebelastingen afhandelt;</w:t>
      </w:r>
    </w:p>
    <w:p w:rsidR="008C65B0" w:rsidRDefault="008C65B0" w:rsidP="008C65B0">
      <w:pPr>
        <w:pStyle w:val="Lijstalinea"/>
        <w:numPr>
          <w:ilvl w:val="0"/>
          <w:numId w:val="1"/>
        </w:numPr>
        <w:spacing w:before="0"/>
        <w:ind w:left="426" w:hanging="357"/>
      </w:pPr>
      <w:r>
        <w:rPr>
          <w:i/>
        </w:rPr>
        <w:t>Klant</w:t>
      </w:r>
      <w:r w:rsidRPr="008C65B0">
        <w:t>:</w:t>
      </w:r>
      <w:r>
        <w:t xml:space="preserve"> </w:t>
      </w:r>
      <w:r w:rsidRPr="008C65B0">
        <w:t>Iemand die van de diensten van de gemeente gebruik maakt. De klantenkring van de gemeente bestaat uit burgers (met hun diverse rollen), bedrijven, maatschappelijke instellingen en andere overheidsorganisaties</w:t>
      </w:r>
      <w:r>
        <w:t>;</w:t>
      </w:r>
    </w:p>
    <w:p w:rsidR="009A1F4B" w:rsidRDefault="009A1F4B" w:rsidP="00FB0C60">
      <w:pPr>
        <w:pStyle w:val="Lijstalinea"/>
        <w:numPr>
          <w:ilvl w:val="0"/>
          <w:numId w:val="1"/>
        </w:numPr>
        <w:spacing w:before="0"/>
        <w:ind w:left="426" w:hanging="357"/>
      </w:pPr>
      <w:r w:rsidRPr="004C51D4">
        <w:rPr>
          <w:i/>
        </w:rPr>
        <w:t>Klantcontact</w:t>
      </w:r>
      <w:r>
        <w:t xml:space="preserve">: </w:t>
      </w:r>
      <w:r w:rsidR="008C65B0" w:rsidRPr="008C65B0">
        <w:t>De rol die het contact met de klant verzorgt. Dit kan iedere medewerker doen, maar bij voorkeur wordt er niet meer dan één rol aan een medewerker toegekend in hetzelfde proces. Dit kan baliemedewerker zijn, maar ook een specialist, of iemand in het klantcontactcentrum, op de postkamer of een telefonist</w:t>
      </w:r>
      <w:r>
        <w:t>;</w:t>
      </w:r>
    </w:p>
    <w:p w:rsidR="008C65B0" w:rsidRDefault="008C65B0" w:rsidP="008C65B0">
      <w:pPr>
        <w:pStyle w:val="Lijstalinea"/>
        <w:numPr>
          <w:ilvl w:val="0"/>
          <w:numId w:val="1"/>
        </w:numPr>
        <w:spacing w:before="0"/>
        <w:ind w:left="426" w:hanging="357"/>
      </w:pPr>
      <w:r>
        <w:rPr>
          <w:i/>
        </w:rPr>
        <w:t>S</w:t>
      </w:r>
      <w:r w:rsidRPr="004C51D4">
        <w:rPr>
          <w:i/>
        </w:rPr>
        <w:t>pecialist</w:t>
      </w:r>
      <w:r>
        <w:t xml:space="preserve">: </w:t>
      </w:r>
      <w:r w:rsidRPr="008C65B0">
        <w:t>De rol (iemand, de organisatie) die door jaren training en ervaring uitermate bekwaam is in een bepaald vakgebied en de vakinhoudelijke behandeling of besluiten uitvoert</w:t>
      </w:r>
      <w:r>
        <w:t>;</w:t>
      </w:r>
    </w:p>
    <w:p w:rsidR="009A1F4B" w:rsidRDefault="008C65B0" w:rsidP="00FB0C60">
      <w:pPr>
        <w:pStyle w:val="Lijstalinea"/>
        <w:numPr>
          <w:ilvl w:val="0"/>
          <w:numId w:val="1"/>
        </w:numPr>
        <w:spacing w:before="0"/>
        <w:ind w:left="426" w:hanging="357"/>
      </w:pPr>
      <w:r>
        <w:rPr>
          <w:i/>
        </w:rPr>
        <w:t>Zaakcoördinator</w:t>
      </w:r>
      <w:r w:rsidR="009A1F4B">
        <w:t xml:space="preserve">: </w:t>
      </w:r>
      <w:r w:rsidRPr="008C65B0">
        <w:t xml:space="preserve">De rol (iemand of software) die zorgt dat de activiteiten in hun samenhang geregeld worden, en daarmee de verbindende schakel is tussen </w:t>
      </w:r>
      <w:proofErr w:type="spellStart"/>
      <w:r w:rsidRPr="008C65B0">
        <w:t>klantcontactrol</w:t>
      </w:r>
      <w:proofErr w:type="spellEnd"/>
      <w:r w:rsidRPr="008C65B0">
        <w:t xml:space="preserve"> en de specialistrol en daarom de uitvoering van het proces coördineert</w:t>
      </w:r>
      <w:r>
        <w:t>.</w:t>
      </w:r>
      <w:r w:rsidR="009A1F4B">
        <w:t xml:space="preserve"> </w:t>
      </w:r>
    </w:p>
    <w:p w:rsidR="009747B2" w:rsidRDefault="009747B2" w:rsidP="00544DB4">
      <w:pPr>
        <w:spacing w:before="0"/>
      </w:pPr>
      <w:r>
        <w:t xml:space="preserve">Overwogen wordt om hieraan toe te voegen de rol van ‘Inhoudelijk verantwoordelijke’. </w:t>
      </w:r>
    </w:p>
    <w:p w:rsidR="00544DB4" w:rsidRDefault="00544DB4" w:rsidP="00544DB4">
      <w:pPr>
        <w:spacing w:before="0"/>
      </w:pPr>
      <w:r>
        <w:t xml:space="preserve">Zie ter illustratie de figuur op de </w:t>
      </w:r>
      <w:proofErr w:type="spellStart"/>
      <w:r w:rsidR="00E0013B">
        <w:t>eenna</w:t>
      </w:r>
      <w:r>
        <w:t>laatste</w:t>
      </w:r>
      <w:proofErr w:type="spellEnd"/>
      <w:r>
        <w:t xml:space="preserve"> bladzij over rollen in relatie tot de uitvoering van de </w:t>
      </w:r>
      <w:r w:rsidR="009747B2">
        <w:t>fas</w:t>
      </w:r>
      <w:r>
        <w:t>en van het generieke bedrijfsproces.</w:t>
      </w:r>
    </w:p>
    <w:p w:rsidR="009A1F4B" w:rsidRPr="004C51D4" w:rsidRDefault="004C51D4" w:rsidP="009747B2">
      <w:pPr>
        <w:keepNext/>
        <w:outlineLvl w:val="0"/>
        <w:rPr>
          <w:b/>
        </w:rPr>
      </w:pPr>
      <w:r w:rsidRPr="004C51D4">
        <w:rPr>
          <w:b/>
        </w:rPr>
        <w:lastRenderedPageBreak/>
        <w:t>Rollen in het RGBZ</w:t>
      </w:r>
    </w:p>
    <w:p w:rsidR="004C51D4" w:rsidRDefault="00F86001" w:rsidP="009A1F4B">
      <w:r>
        <w:t xml:space="preserve">ROL is in het RGBZ een </w:t>
      </w:r>
      <w:proofErr w:type="spellStart"/>
      <w:r>
        <w:t>relatie-objecttype</w:t>
      </w:r>
      <w:proofErr w:type="spellEnd"/>
      <w:r>
        <w:t xml:space="preserve"> zijnde een relatie, met eigenschappen, tussen de objecttypen ZAAK en BETROKKENE. Het </w:t>
      </w:r>
      <w:r w:rsidR="00326E1E">
        <w:t xml:space="preserve"> wordt als volgt gedefinieerd: </w:t>
      </w:r>
    </w:p>
    <w:p w:rsidR="00326E1E" w:rsidRDefault="00F86001" w:rsidP="00F86001">
      <w:pPr>
        <w:spacing w:before="0"/>
        <w:ind w:left="284"/>
      </w:pPr>
      <w:r w:rsidRPr="00F86001">
        <w:t>De taken, rechten en/of verplichtingen die een specifieke BETROKKENE heeft ten aanzien van een specifieke ZAAK</w:t>
      </w:r>
      <w:r>
        <w:t>.</w:t>
      </w:r>
    </w:p>
    <w:p w:rsidR="00CD1EF3" w:rsidRDefault="00CD1EF3" w:rsidP="00CD1EF3">
      <w:r>
        <w:t xml:space="preserve">De volgende rolbenamingen worden momenteel onderscheiden:  Belanghebbende, Gemachtigde, Initiator, Uitvoerder, Verantwoordelijke, Overig. Ze worden niet gedefinieerd en toegelicht. </w:t>
      </w:r>
      <w:r w:rsidR="008C65B0">
        <w:t>E</w:t>
      </w:r>
      <w:r>
        <w:t xml:space="preserve">r </w:t>
      </w:r>
      <w:r w:rsidR="008C65B0">
        <w:t xml:space="preserve">is </w:t>
      </w:r>
      <w:r>
        <w:t xml:space="preserve"> behoefte aan meer rolbenamingen. </w:t>
      </w:r>
    </w:p>
    <w:p w:rsidR="00326E1E" w:rsidRDefault="00F86001" w:rsidP="009A1F4B">
      <w:r>
        <w:t>In de toelichting op het objecttype staat het volgende.</w:t>
      </w:r>
    </w:p>
    <w:p w:rsidR="00F86001" w:rsidRDefault="00F86001" w:rsidP="00F86001">
      <w:pPr>
        <w:spacing w:before="0"/>
        <w:ind w:left="284"/>
      </w:pPr>
      <w:r>
        <w:t>Een betrokkene kan vele rollen hebben in diverse zaken. Voor externe betrokkenen zal het veelal gaan om de rol als aanvrager, direct betrokkene of geïnteresseerde. Medewerkers van de zaakbehandelende organisatie(s) oefenen (tevens) rollen uit ter behandeling van de zaak.</w:t>
      </w:r>
    </w:p>
    <w:p w:rsidR="00F86001" w:rsidRDefault="00F86001" w:rsidP="00F86001">
      <w:pPr>
        <w:spacing w:before="0"/>
        <w:ind w:left="284"/>
      </w:pPr>
      <w:r>
        <w:t xml:space="preserve">De relatieklasse ROL verbindt de zaak met de daarbij betrokken personen en organisaties. Het gaat daarbij om de aard van de betrokkenheid van zowel de, veelal externe, </w:t>
      </w:r>
      <w:proofErr w:type="spellStart"/>
      <w:r>
        <w:t>initiatoren</w:t>
      </w:r>
      <w:proofErr w:type="spellEnd"/>
      <w:r>
        <w:t xml:space="preserve"> van de zaak als de behandelaren van de zaak. De aard van de betrokkenheid is dan ook divers: aanvrager, behandelaar, medebehandelaar, belanghebbende, indiener namens een ander, </w:t>
      </w:r>
      <w:proofErr w:type="spellStart"/>
      <w:r>
        <w:t>etcetera</w:t>
      </w:r>
      <w:proofErr w:type="spellEnd"/>
      <w:r>
        <w:t>. Het is overigens niet ondenkbaar dat één betrokkene meer dan één rol heeft in één zaak. Bijvoorbeeld als aanvrager van de zaak en als beschikkinghouder van het besluit (zoals een vergunning) dat de uitkomst is van de zaak.</w:t>
      </w:r>
    </w:p>
    <w:p w:rsidR="00F86001" w:rsidRPr="00A4449A" w:rsidRDefault="00A4449A" w:rsidP="00F0592F">
      <w:pPr>
        <w:outlineLvl w:val="0"/>
        <w:rPr>
          <w:b/>
        </w:rPr>
      </w:pPr>
      <w:r w:rsidRPr="00A4449A">
        <w:rPr>
          <w:b/>
        </w:rPr>
        <w:t>Analyse</w:t>
      </w:r>
    </w:p>
    <w:p w:rsidR="00A4449A" w:rsidRDefault="00A4449A" w:rsidP="009A1F4B">
      <w:r>
        <w:t>Het lijkt er op dat het begrip ‘rol’ in de genoemde modellen een andere betekenis heeft:</w:t>
      </w:r>
    </w:p>
    <w:p w:rsidR="00A4449A" w:rsidRPr="00A4449A" w:rsidRDefault="00A4449A" w:rsidP="00A4449A">
      <w:pPr>
        <w:pStyle w:val="Lijstalinea"/>
        <w:numPr>
          <w:ilvl w:val="0"/>
          <w:numId w:val="1"/>
        </w:numPr>
        <w:spacing w:before="0"/>
        <w:ind w:left="426" w:hanging="357"/>
      </w:pPr>
      <w:r w:rsidRPr="00A4449A">
        <w:t xml:space="preserve">In de procesarchitectuur wordt er mee bedoeld de </w:t>
      </w:r>
      <w:r w:rsidR="00CF0FF9">
        <w:t>functie of positie</w:t>
      </w:r>
      <w:r w:rsidRPr="00A4449A">
        <w:t xml:space="preserve"> </w:t>
      </w:r>
      <w:r w:rsidR="006E77ED">
        <w:t xml:space="preserve">van een medewerker </w:t>
      </w:r>
      <w:r w:rsidRPr="00A4449A">
        <w:t xml:space="preserve">in de organisatie. </w:t>
      </w:r>
      <w:r w:rsidR="00CF0FF9">
        <w:t>V</w:t>
      </w:r>
      <w:r w:rsidRPr="00A4449A">
        <w:t xml:space="preserve">oor </w:t>
      </w:r>
      <w:r w:rsidR="00CF0FF9">
        <w:t xml:space="preserve">het begrip ‘rol’ </w:t>
      </w:r>
      <w:r w:rsidRPr="00A4449A">
        <w:t xml:space="preserve">is gekozen om </w:t>
      </w:r>
      <w:r w:rsidR="006E77ED">
        <w:t xml:space="preserve">begrippen </w:t>
      </w:r>
      <w:r w:rsidRPr="00A4449A">
        <w:t>als functie, team of afdeling te vermijden</w:t>
      </w:r>
      <w:r w:rsidR="00CF0FF9">
        <w:t>. D</w:t>
      </w:r>
      <w:r w:rsidRPr="00A4449A">
        <w:t xml:space="preserve">ie </w:t>
      </w:r>
      <w:r w:rsidR="00CF0FF9">
        <w:t xml:space="preserve">zouden </w:t>
      </w:r>
      <w:r w:rsidRPr="00A4449A">
        <w:t xml:space="preserve">te veel associëren aan een </w:t>
      </w:r>
      <w:r w:rsidR="006E77ED">
        <w:t xml:space="preserve">(bestaande of beoogde) </w:t>
      </w:r>
      <w:r w:rsidRPr="00A4449A">
        <w:t>organisatie-inrichting. Door over ‘rollen’ te spreken staat het elke organisatie vrij deze bij bepaald</w:t>
      </w:r>
      <w:r w:rsidR="006E77ED">
        <w:t>e</w:t>
      </w:r>
      <w:r w:rsidRPr="00A4449A">
        <w:t xml:space="preserve"> functies onder te brengen.</w:t>
      </w:r>
    </w:p>
    <w:p w:rsidR="00A4449A" w:rsidRPr="00A4449A" w:rsidRDefault="00A4449A" w:rsidP="00A4449A">
      <w:pPr>
        <w:pStyle w:val="Lijstalinea"/>
        <w:numPr>
          <w:ilvl w:val="0"/>
          <w:numId w:val="1"/>
        </w:numPr>
        <w:spacing w:before="0"/>
        <w:ind w:left="426" w:hanging="357"/>
      </w:pPr>
      <w:r w:rsidRPr="00A4449A">
        <w:t xml:space="preserve"> </w:t>
      </w:r>
      <w:r w:rsidR="006E77ED">
        <w:t xml:space="preserve">In het informatiemodel wordt er mee bedoeld de </w:t>
      </w:r>
      <w:r w:rsidR="00CF0FF9">
        <w:t xml:space="preserve">betrokkenheid </w:t>
      </w:r>
      <w:r w:rsidR="006E77ED">
        <w:t xml:space="preserve">van een medewerker, organisatorische eenheid, externe of andere organisatie </w:t>
      </w:r>
      <w:r w:rsidR="00CF0FF9">
        <w:t>bij</w:t>
      </w:r>
      <w:r w:rsidR="006E77ED">
        <w:t xml:space="preserve"> de </w:t>
      </w:r>
      <w:r w:rsidR="00CF0FF9">
        <w:t xml:space="preserve">(behandeling van </w:t>
      </w:r>
      <w:r w:rsidR="006E77ED">
        <w:t>de</w:t>
      </w:r>
      <w:r w:rsidR="00CF0FF9">
        <w:t>)</w:t>
      </w:r>
      <w:r w:rsidR="006E77ED">
        <w:t xml:space="preserve"> zaak. </w:t>
      </w:r>
    </w:p>
    <w:p w:rsidR="006E77ED" w:rsidRDefault="006E77ED" w:rsidP="009A1F4B">
      <w:r>
        <w:t>Bijvoorbeeld. De ‘klant’ is degene zie een zaak initieert door een product of dienst aan te vragen. Hij of zij is de ‘initiator’ van de zaak. Een ‘ketenpartner’ is een organisatie die een deel van de zaak uitvoert. Het is één van de ‘</w:t>
      </w:r>
      <w:proofErr w:type="spellStart"/>
      <w:r>
        <w:t>uitvoerder’s</w:t>
      </w:r>
      <w:proofErr w:type="spellEnd"/>
      <w:r>
        <w:t xml:space="preserve"> van de zaak.</w:t>
      </w:r>
      <w:r w:rsidR="0074473D">
        <w:t xml:space="preserve"> Zo ook de ‘specialist’ die specialist is op een bepaald vakgebied binnen de organisatie en vanuit die hoedanigheid ‘uitvoerder’</w:t>
      </w:r>
      <w:r w:rsidR="00E62543">
        <w:t xml:space="preserve"> (of ‘adviseur’) </w:t>
      </w:r>
      <w:r w:rsidR="0074473D">
        <w:t xml:space="preserve">is bij bepaalde zaken. </w:t>
      </w:r>
    </w:p>
    <w:p w:rsidR="00CF0FF9" w:rsidRDefault="006E77ED" w:rsidP="009A1F4B">
      <w:r>
        <w:t xml:space="preserve"> </w:t>
      </w:r>
      <w:r w:rsidR="00CF0FF9">
        <w:t xml:space="preserve">Het begrip ‘rol’ in de procesarchitectuur geeft hiermee antwoord op de vraag wie </w:t>
      </w:r>
      <w:r w:rsidR="00353F91">
        <w:t xml:space="preserve">(of waar) </w:t>
      </w:r>
      <w:r w:rsidR="00CF0FF9">
        <w:t>een bepaald deel van de zaak uitvoert</w:t>
      </w:r>
      <w:r w:rsidR="008E05EF">
        <w:t xml:space="preserve"> (uitgevoerd wordt)</w:t>
      </w:r>
      <w:r w:rsidR="00CF0FF9">
        <w:t xml:space="preserve">: de </w:t>
      </w:r>
      <w:r w:rsidR="009747B2">
        <w:t>s</w:t>
      </w:r>
      <w:r w:rsidR="00CF0FF9">
        <w:t>pecialist, de ‘</w:t>
      </w:r>
      <w:proofErr w:type="spellStart"/>
      <w:r w:rsidR="00CF0FF9">
        <w:t>klantcontacter</w:t>
      </w:r>
      <w:proofErr w:type="spellEnd"/>
      <w:r w:rsidR="00CF0FF9">
        <w:t xml:space="preserve">’. Het begrip ‘rol’ in het RGBZ geeft aan wat de bijdrage van hem of haar is aan de behandeling van de zaak. Het lijkt er op dat de ‘rol’ in de procesarchitectuur </w:t>
      </w:r>
      <w:r w:rsidR="00833773">
        <w:t xml:space="preserve">gemodelleerd is </w:t>
      </w:r>
      <w:r w:rsidR="00CF0FF9">
        <w:t>als ‘BETROKKENE’ in het RGBZ</w:t>
      </w:r>
      <w:r w:rsidR="00750DE8">
        <w:t xml:space="preserve"> (zie figuur op </w:t>
      </w:r>
      <w:proofErr w:type="spellStart"/>
      <w:r w:rsidR="00E0013B">
        <w:t>eenna</w:t>
      </w:r>
      <w:r w:rsidR="00750DE8">
        <w:t>laatste</w:t>
      </w:r>
      <w:proofErr w:type="spellEnd"/>
      <w:r w:rsidR="00750DE8">
        <w:t xml:space="preserve"> bladzij)</w:t>
      </w:r>
      <w:r w:rsidR="00CF0FF9">
        <w:t>.</w:t>
      </w:r>
    </w:p>
    <w:p w:rsidR="00D310B0" w:rsidRDefault="00D310B0" w:rsidP="009A1F4B">
      <w:r>
        <w:t>Het onderscheid tussen ‘wie ‘ en ‘wat’ lijkt bevestigd te worden in de benoeming van ‘</w:t>
      </w:r>
      <w:proofErr w:type="spellStart"/>
      <w:r>
        <w:t>actor</w:t>
      </w:r>
      <w:proofErr w:type="spellEnd"/>
      <w:r>
        <w:t>’ en ‘</w:t>
      </w:r>
      <w:proofErr w:type="spellStart"/>
      <w:r>
        <w:t>role</w:t>
      </w:r>
      <w:proofErr w:type="spellEnd"/>
      <w:r>
        <w:t xml:space="preserve">’ in het tool </w:t>
      </w:r>
      <w:proofErr w:type="spellStart"/>
      <w:r>
        <w:t>Archimate</w:t>
      </w:r>
      <w:proofErr w:type="spellEnd"/>
      <w:r>
        <w:t xml:space="preserve"> (zie laatste bladzij) dat gebruikt wordt voor het modelleren van processchema’s in de procesarchitectuur. Een </w:t>
      </w:r>
      <w:proofErr w:type="spellStart"/>
      <w:r>
        <w:t>actor</w:t>
      </w:r>
      <w:proofErr w:type="spellEnd"/>
      <w:r>
        <w:t xml:space="preserve"> wordt daar neergezet als degene (persoon, organisatorische eenheid) </w:t>
      </w:r>
      <w:r w:rsidR="00C440F0">
        <w:t xml:space="preserve">die in staat is om activiteiten uit te voeren (bijvoorbeeld de afdeling Vergunning en </w:t>
      </w:r>
      <w:r w:rsidR="00C440F0">
        <w:lastRenderedPageBreak/>
        <w:t xml:space="preserve">Handhaving). Een rol wordt daarentegen gedefinieerd als de verantwoordelijkheid (van een </w:t>
      </w:r>
      <w:proofErr w:type="spellStart"/>
      <w:r w:rsidR="00C440F0">
        <w:t>actor</w:t>
      </w:r>
      <w:proofErr w:type="spellEnd"/>
      <w:r w:rsidR="00C440F0">
        <w:t>) voor de uitvoering van specifieke activiteiten (bijvoorbeeld toezichthouder d</w:t>
      </w:r>
      <w:r w:rsidR="002557D4">
        <w:t>at</w:t>
      </w:r>
      <w:r w:rsidR="00C440F0">
        <w:t xml:space="preserve"> de </w:t>
      </w:r>
      <w:r w:rsidR="002557D4">
        <w:t xml:space="preserve">verificatie van de </w:t>
      </w:r>
      <w:r w:rsidR="00C440F0">
        <w:t xml:space="preserve">realisatie van de afgegeven vergunning </w:t>
      </w:r>
      <w:r w:rsidR="002557D4">
        <w:t>betref</w:t>
      </w:r>
      <w:r w:rsidR="00C440F0">
        <w:t xml:space="preserve">t). </w:t>
      </w:r>
    </w:p>
    <w:p w:rsidR="008D24EE" w:rsidRDefault="000631C4" w:rsidP="009A1F4B">
      <w:r>
        <w:t>In de onderstaande tabel geven we de relatie weer tussen beide interpretaties en uitwerkingen van het begrip ‘rol’.</w:t>
      </w:r>
    </w:p>
    <w:tbl>
      <w:tblPr>
        <w:tblStyle w:val="Tabelraster"/>
        <w:tblW w:w="0" w:type="auto"/>
        <w:tblLook w:val="04A0"/>
      </w:tblPr>
      <w:tblGrid>
        <w:gridCol w:w="4219"/>
        <w:gridCol w:w="4993"/>
      </w:tblGrid>
      <w:tr w:rsidR="000631C4" w:rsidTr="00413E96">
        <w:tc>
          <w:tcPr>
            <w:tcW w:w="4219" w:type="dxa"/>
          </w:tcPr>
          <w:p w:rsidR="000631C4" w:rsidRPr="000631C4" w:rsidRDefault="000631C4" w:rsidP="000631C4">
            <w:pPr>
              <w:keepNext/>
              <w:jc w:val="right"/>
              <w:rPr>
                <w:b/>
              </w:rPr>
            </w:pPr>
            <w:r w:rsidRPr="000631C4">
              <w:rPr>
                <w:b/>
              </w:rPr>
              <w:t>Rol in GEMMA- procesarchitectuur</w:t>
            </w:r>
          </w:p>
          <w:p w:rsidR="000631C4" w:rsidRDefault="000631C4" w:rsidP="00750DE8">
            <w:pPr>
              <w:keepNext/>
              <w:jc w:val="right"/>
            </w:pPr>
            <w:r>
              <w:t>‘</w:t>
            </w:r>
            <w:r w:rsidRPr="000631C4">
              <w:rPr>
                <w:i/>
              </w:rPr>
              <w:t>wie doet het?</w:t>
            </w:r>
            <w:r>
              <w:t>’</w:t>
            </w:r>
            <w:r w:rsidR="002557D4">
              <w:t xml:space="preserve"> / </w:t>
            </w:r>
            <w:proofErr w:type="spellStart"/>
            <w:r w:rsidR="002557D4">
              <w:t>actor</w:t>
            </w:r>
            <w:proofErr w:type="spellEnd"/>
          </w:p>
        </w:tc>
        <w:tc>
          <w:tcPr>
            <w:tcW w:w="4993" w:type="dxa"/>
          </w:tcPr>
          <w:p w:rsidR="000631C4" w:rsidRPr="000631C4" w:rsidRDefault="000631C4" w:rsidP="000631C4">
            <w:pPr>
              <w:keepNext/>
              <w:rPr>
                <w:b/>
              </w:rPr>
            </w:pPr>
            <w:r w:rsidRPr="000631C4">
              <w:rPr>
                <w:b/>
              </w:rPr>
              <w:t>Rol in RGBZ</w:t>
            </w:r>
          </w:p>
          <w:p w:rsidR="000631C4" w:rsidRDefault="000631C4" w:rsidP="000631C4">
            <w:pPr>
              <w:keepNext/>
            </w:pPr>
            <w:r>
              <w:t>‘</w:t>
            </w:r>
            <w:r w:rsidRPr="000631C4">
              <w:rPr>
                <w:i/>
              </w:rPr>
              <w:t>wat doet ‘ie?</w:t>
            </w:r>
            <w:r>
              <w:t>’</w:t>
            </w:r>
            <w:r w:rsidR="002557D4">
              <w:t xml:space="preserve"> / </w:t>
            </w:r>
            <w:proofErr w:type="spellStart"/>
            <w:r w:rsidR="002557D4">
              <w:t>role</w:t>
            </w:r>
            <w:proofErr w:type="spellEnd"/>
          </w:p>
        </w:tc>
      </w:tr>
      <w:tr w:rsidR="000631C4" w:rsidTr="00413E96">
        <w:tc>
          <w:tcPr>
            <w:tcW w:w="4219" w:type="dxa"/>
          </w:tcPr>
          <w:p w:rsidR="000631C4" w:rsidRDefault="000631C4" w:rsidP="000631C4">
            <w:pPr>
              <w:jc w:val="right"/>
            </w:pPr>
            <w:r>
              <w:t>Ketenpartner</w:t>
            </w:r>
            <w:r w:rsidRPr="000631C4">
              <w:t xml:space="preserve"> </w:t>
            </w:r>
          </w:p>
        </w:tc>
        <w:tc>
          <w:tcPr>
            <w:tcW w:w="4993" w:type="dxa"/>
          </w:tcPr>
          <w:p w:rsidR="000631C4" w:rsidRDefault="000631C4" w:rsidP="009A1F4B">
            <w:r>
              <w:t>Uitvoerder, Adviseur, Overig</w:t>
            </w:r>
          </w:p>
        </w:tc>
      </w:tr>
      <w:tr w:rsidR="000631C4" w:rsidTr="00413E96">
        <w:tc>
          <w:tcPr>
            <w:tcW w:w="4219" w:type="dxa"/>
          </w:tcPr>
          <w:p w:rsidR="000631C4" w:rsidRPr="000631C4" w:rsidRDefault="000631C4" w:rsidP="000631C4">
            <w:pPr>
              <w:jc w:val="right"/>
            </w:pPr>
            <w:r>
              <w:t>K</w:t>
            </w:r>
            <w:r w:rsidRPr="000631C4">
              <w:t>lant</w:t>
            </w:r>
          </w:p>
        </w:tc>
        <w:tc>
          <w:tcPr>
            <w:tcW w:w="4993" w:type="dxa"/>
          </w:tcPr>
          <w:p w:rsidR="000631C4" w:rsidRDefault="000631C4" w:rsidP="009A1F4B">
            <w:r>
              <w:t>Initiator, Belanghebbende, Gemachtigde</w:t>
            </w:r>
            <w:r w:rsidR="00413E96">
              <w:t>, Overig</w:t>
            </w:r>
          </w:p>
        </w:tc>
      </w:tr>
      <w:tr w:rsidR="000631C4" w:rsidTr="00413E96">
        <w:tc>
          <w:tcPr>
            <w:tcW w:w="4219" w:type="dxa"/>
          </w:tcPr>
          <w:p w:rsidR="000631C4" w:rsidRPr="000631C4" w:rsidRDefault="000631C4" w:rsidP="000631C4">
            <w:pPr>
              <w:jc w:val="right"/>
            </w:pPr>
            <w:r>
              <w:t>K</w:t>
            </w:r>
            <w:r w:rsidRPr="000631C4">
              <w:t>lantcontact</w:t>
            </w:r>
          </w:p>
        </w:tc>
        <w:tc>
          <w:tcPr>
            <w:tcW w:w="4993" w:type="dxa"/>
          </w:tcPr>
          <w:p w:rsidR="000631C4" w:rsidRDefault="000631C4" w:rsidP="009A1F4B">
            <w:r>
              <w:t>Klantcontact</w:t>
            </w:r>
            <w:r w:rsidR="00413E96">
              <w:t>, Overig</w:t>
            </w:r>
          </w:p>
        </w:tc>
      </w:tr>
      <w:tr w:rsidR="000631C4" w:rsidTr="00413E96">
        <w:tc>
          <w:tcPr>
            <w:tcW w:w="4219" w:type="dxa"/>
          </w:tcPr>
          <w:p w:rsidR="000631C4" w:rsidRPr="000631C4" w:rsidRDefault="000631C4" w:rsidP="000631C4">
            <w:pPr>
              <w:jc w:val="right"/>
            </w:pPr>
            <w:r>
              <w:t>S</w:t>
            </w:r>
            <w:r w:rsidRPr="000631C4">
              <w:t>pecialist</w:t>
            </w:r>
          </w:p>
        </w:tc>
        <w:tc>
          <w:tcPr>
            <w:tcW w:w="4993" w:type="dxa"/>
          </w:tcPr>
          <w:p w:rsidR="000631C4" w:rsidRDefault="000631C4" w:rsidP="009A1F4B">
            <w:r>
              <w:t>Uitvoerder, Adviseur</w:t>
            </w:r>
            <w:r w:rsidR="00413E96">
              <w:t>, Overig</w:t>
            </w:r>
          </w:p>
        </w:tc>
      </w:tr>
      <w:tr w:rsidR="000631C4" w:rsidTr="00413E96">
        <w:tc>
          <w:tcPr>
            <w:tcW w:w="4219" w:type="dxa"/>
          </w:tcPr>
          <w:p w:rsidR="000631C4" w:rsidRPr="000631C4" w:rsidRDefault="000631C4" w:rsidP="000631C4">
            <w:pPr>
              <w:jc w:val="right"/>
            </w:pPr>
            <w:r>
              <w:t>Inhoudelijk verantwoordelijke</w:t>
            </w:r>
          </w:p>
        </w:tc>
        <w:tc>
          <w:tcPr>
            <w:tcW w:w="4993" w:type="dxa"/>
          </w:tcPr>
          <w:p w:rsidR="000631C4" w:rsidRDefault="000631C4" w:rsidP="009A1F4B">
            <w:r>
              <w:t>Verantwoordelijke</w:t>
            </w:r>
            <w:r w:rsidR="00413E96">
              <w:t>, Overig</w:t>
            </w:r>
          </w:p>
        </w:tc>
      </w:tr>
      <w:tr w:rsidR="000631C4" w:rsidTr="00413E96">
        <w:tc>
          <w:tcPr>
            <w:tcW w:w="4219" w:type="dxa"/>
          </w:tcPr>
          <w:p w:rsidR="000631C4" w:rsidRPr="000631C4" w:rsidRDefault="000631C4" w:rsidP="000631C4">
            <w:pPr>
              <w:jc w:val="right"/>
            </w:pPr>
            <w:r>
              <w:t>Z</w:t>
            </w:r>
            <w:r w:rsidRPr="000631C4">
              <w:t>aakcoördinator</w:t>
            </w:r>
          </w:p>
        </w:tc>
        <w:tc>
          <w:tcPr>
            <w:tcW w:w="4993" w:type="dxa"/>
          </w:tcPr>
          <w:p w:rsidR="000631C4" w:rsidRDefault="000631C4" w:rsidP="009A1F4B">
            <w:r>
              <w:t>Zaakcoördinator</w:t>
            </w:r>
            <w:r w:rsidR="00413E96">
              <w:t>, Overig</w:t>
            </w:r>
          </w:p>
        </w:tc>
      </w:tr>
    </w:tbl>
    <w:p w:rsidR="008D24EE" w:rsidRDefault="002557D4" w:rsidP="009A1F4B">
      <w:r>
        <w:t xml:space="preserve">Bij Ketenpartner, Klant en Specialist is het </w:t>
      </w:r>
      <w:r w:rsidR="00A45C3D">
        <w:t>voor de hand liggend</w:t>
      </w:r>
      <w:r>
        <w:t xml:space="preserve"> dat het links om een </w:t>
      </w:r>
      <w:r w:rsidR="00A45C3D">
        <w:t>‘</w:t>
      </w:r>
      <w:proofErr w:type="spellStart"/>
      <w:r>
        <w:t>actor</w:t>
      </w:r>
      <w:proofErr w:type="spellEnd"/>
      <w:r w:rsidR="00A45C3D">
        <w:t>’</w:t>
      </w:r>
      <w:r>
        <w:t xml:space="preserve"> en rechts om een </w:t>
      </w:r>
      <w:r w:rsidR="00A45C3D">
        <w:t>‘</w:t>
      </w:r>
      <w:r>
        <w:t>role</w:t>
      </w:r>
      <w:r w:rsidR="00A45C3D">
        <w:t>’</w:t>
      </w:r>
      <w:r>
        <w:t xml:space="preserve"> gaat. </w:t>
      </w:r>
      <w:r w:rsidR="00A45C3D">
        <w:t xml:space="preserve">In de andere gevallen is het wat diffuser en komen termen links en rechts deels overeen. </w:t>
      </w:r>
      <w:r w:rsidR="00C405A3">
        <w:t>Is ‘Klantcontact’ een ‘</w:t>
      </w:r>
      <w:proofErr w:type="spellStart"/>
      <w:r w:rsidR="00C405A3">
        <w:t>actor</w:t>
      </w:r>
      <w:proofErr w:type="spellEnd"/>
      <w:r w:rsidR="00C405A3">
        <w:t>’ of een ‘</w:t>
      </w:r>
      <w:proofErr w:type="spellStart"/>
      <w:r w:rsidR="00C405A3">
        <w:t>role</w:t>
      </w:r>
      <w:proofErr w:type="spellEnd"/>
      <w:r w:rsidR="00C405A3">
        <w:t>’? Idem ‘</w:t>
      </w:r>
      <w:proofErr w:type="spellStart"/>
      <w:r w:rsidR="00C405A3">
        <w:t>Zaakcoordinator</w:t>
      </w:r>
      <w:proofErr w:type="spellEnd"/>
      <w:r w:rsidR="00C405A3">
        <w:t>’. En is ‘Inhoudelijk verantwoordelijke’ een ‘</w:t>
      </w:r>
      <w:proofErr w:type="spellStart"/>
      <w:r w:rsidR="00C405A3">
        <w:t>actor</w:t>
      </w:r>
      <w:proofErr w:type="spellEnd"/>
      <w:r w:rsidR="00C405A3">
        <w:t>’ of een ‘</w:t>
      </w:r>
      <w:proofErr w:type="spellStart"/>
      <w:r w:rsidR="00C405A3">
        <w:t>role</w:t>
      </w:r>
      <w:proofErr w:type="spellEnd"/>
      <w:r w:rsidR="00C405A3">
        <w:t>’ van de ‘</w:t>
      </w:r>
      <w:proofErr w:type="spellStart"/>
      <w:r w:rsidR="00C405A3">
        <w:t>actor</w:t>
      </w:r>
      <w:proofErr w:type="spellEnd"/>
      <w:r w:rsidR="00C405A3">
        <w:t xml:space="preserve"> ‘Manager’ o.i.d.?  </w:t>
      </w:r>
    </w:p>
    <w:p w:rsidR="002B101F" w:rsidRPr="001B0F6B" w:rsidRDefault="001B0F6B" w:rsidP="00F0592F">
      <w:pPr>
        <w:outlineLvl w:val="0"/>
        <w:rPr>
          <w:b/>
        </w:rPr>
      </w:pPr>
      <w:r w:rsidRPr="001B0F6B">
        <w:rPr>
          <w:b/>
        </w:rPr>
        <w:t>Oplossingsrichting</w:t>
      </w:r>
    </w:p>
    <w:p w:rsidR="00CD6C15" w:rsidRDefault="00221843">
      <w:r>
        <w:t xml:space="preserve">Eén begrip, twee betekenissen.  En een tweede begrip, ‘betrokkene’ in het RGBZ, dat lijkt overeen te komen met het eerste begrip, ‘rol’, in de procesarchitectuur. </w:t>
      </w:r>
      <w:r w:rsidR="00C405A3">
        <w:t xml:space="preserve">En twee </w:t>
      </w:r>
      <w:proofErr w:type="spellStart"/>
      <w:r w:rsidR="00C405A3">
        <w:t>engelse</w:t>
      </w:r>
      <w:proofErr w:type="spellEnd"/>
      <w:r w:rsidR="00C405A3">
        <w:t xml:space="preserve"> begrippen, </w:t>
      </w:r>
      <w:proofErr w:type="spellStart"/>
      <w:r w:rsidR="00C405A3">
        <w:t>actor</w:t>
      </w:r>
      <w:proofErr w:type="spellEnd"/>
      <w:r w:rsidR="00C405A3">
        <w:t xml:space="preserve"> en </w:t>
      </w:r>
      <w:proofErr w:type="spellStart"/>
      <w:r w:rsidR="00C405A3">
        <w:t>role</w:t>
      </w:r>
      <w:proofErr w:type="spellEnd"/>
      <w:r w:rsidR="00C405A3">
        <w:t xml:space="preserve">, die overeen lijken te komen met ‘betrokkene’ in het RGBZ en met ‘rol’ in de procesarchitectuur respectievelijk ‘rol’ in het RGBZ.  </w:t>
      </w:r>
      <w:r>
        <w:t>Hoe nu begrippen eenduidig te hanteren zodat degenen die er mee moeten werken, al diegenen die betrokken zijn bij het zaakgericht werken bij gemeenten en andere organisaties, niet in verwarring raken?</w:t>
      </w:r>
      <w:r w:rsidR="00C405A3">
        <w:t xml:space="preserve"> </w:t>
      </w:r>
      <w:r w:rsidR="00F85DCE">
        <w:t xml:space="preserve">Is het mogelijk </w:t>
      </w:r>
      <w:r w:rsidR="00E455B6">
        <w:t xml:space="preserve">om een </w:t>
      </w:r>
      <w:r w:rsidR="00975216">
        <w:t>hiërarchie</w:t>
      </w:r>
      <w:r w:rsidR="00E455B6">
        <w:t xml:space="preserve"> te hanteren: rol (wie) &gt; rol (wat) </w:t>
      </w:r>
      <w:r w:rsidR="00F85DCE">
        <w:t xml:space="preserve">en daarmee in beide omgevingen het begrip ‘rol’ te kunnen blijven gebruiken? Of is het meer voor de hand liggend </w:t>
      </w:r>
      <w:r w:rsidR="00E455B6">
        <w:t xml:space="preserve">om in één </w:t>
      </w:r>
      <w:r w:rsidR="00F85DCE">
        <w:t xml:space="preserve">omgeving </w:t>
      </w:r>
      <w:r w:rsidR="00E455B6">
        <w:t>een andere term te hanteren</w:t>
      </w:r>
      <w:r w:rsidR="00F85DCE">
        <w:t xml:space="preserve"> zoals ‘</w:t>
      </w:r>
      <w:proofErr w:type="spellStart"/>
      <w:r w:rsidR="00F85DCE">
        <w:t>actor</w:t>
      </w:r>
      <w:proofErr w:type="spellEnd"/>
      <w:r w:rsidR="00F85DCE">
        <w:t>’ in de procesarchitectuur?</w:t>
      </w:r>
    </w:p>
    <w:p w:rsidR="00E455B6" w:rsidRDefault="00E455B6" w:rsidP="009A1F4B"/>
    <w:p w:rsidR="00E455B6" w:rsidRDefault="00E455B6" w:rsidP="009A1F4B"/>
    <w:p w:rsidR="00326E1E" w:rsidRDefault="00326E1E" w:rsidP="009A1F4B"/>
    <w:p w:rsidR="00FB0C60" w:rsidRDefault="00FB0C60" w:rsidP="009A1F4B"/>
    <w:p w:rsidR="00FB0C60" w:rsidRDefault="00FB0C60" w:rsidP="009A1F4B"/>
    <w:p w:rsidR="00FB0C60" w:rsidRDefault="00FB0C60">
      <w:pPr>
        <w:spacing w:before="0" w:after="200"/>
      </w:pPr>
      <w:r>
        <w:br w:type="page"/>
      </w:r>
    </w:p>
    <w:p w:rsidR="00FB0C60" w:rsidRDefault="00221843" w:rsidP="009A1F4B">
      <w:pPr>
        <w:rPr>
          <w:i/>
        </w:rPr>
      </w:pPr>
      <w:r>
        <w:rPr>
          <w:noProof/>
          <w:lang w:eastAsia="nl-NL"/>
        </w:rPr>
        <w:lastRenderedPageBreak/>
        <w:drawing>
          <wp:anchor distT="0" distB="0" distL="114300" distR="114300" simplePos="0" relativeHeight="251658240" behindDoc="0" locked="0" layoutInCell="1" allowOverlap="1">
            <wp:simplePos x="0" y="0"/>
            <wp:positionH relativeFrom="column">
              <wp:posOffset>14605</wp:posOffset>
            </wp:positionH>
            <wp:positionV relativeFrom="paragraph">
              <wp:posOffset>187325</wp:posOffset>
            </wp:positionV>
            <wp:extent cx="5019675" cy="2936875"/>
            <wp:effectExtent l="19050" t="0" r="9525" b="0"/>
            <wp:wrapTopAndBottom/>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019675" cy="2936875"/>
                    </a:xfrm>
                    <a:prstGeom prst="rect">
                      <a:avLst/>
                    </a:prstGeom>
                    <a:noFill/>
                    <a:ln w="9525">
                      <a:noFill/>
                      <a:miter lim="800000"/>
                      <a:headEnd/>
                      <a:tailEnd/>
                    </a:ln>
                  </pic:spPr>
                </pic:pic>
              </a:graphicData>
            </a:graphic>
          </wp:anchor>
        </w:drawing>
      </w:r>
      <w:r w:rsidR="009747B2">
        <w:rPr>
          <w:i/>
        </w:rPr>
        <w:t>Generiek procesmodel met rollen (op basis van de 1.x-versie van de GEMMA Procesarchitectuur)</w:t>
      </w:r>
    </w:p>
    <w:p w:rsidR="00750DE8" w:rsidRDefault="00750DE8" w:rsidP="009A1F4B"/>
    <w:p w:rsidR="00CD3107" w:rsidRDefault="00221843" w:rsidP="009A1F4B">
      <w:pPr>
        <w:rPr>
          <w:i/>
        </w:rPr>
      </w:pPr>
      <w:r w:rsidRPr="00221843">
        <w:rPr>
          <w:i/>
          <w:noProof/>
          <w:lang w:eastAsia="nl-NL"/>
        </w:rPr>
        <w:drawing>
          <wp:anchor distT="0" distB="0" distL="114300" distR="114300" simplePos="0" relativeHeight="251659264" behindDoc="0" locked="0" layoutInCell="1" allowOverlap="1">
            <wp:simplePos x="0" y="0"/>
            <wp:positionH relativeFrom="column">
              <wp:posOffset>14605</wp:posOffset>
            </wp:positionH>
            <wp:positionV relativeFrom="paragraph">
              <wp:posOffset>309245</wp:posOffset>
            </wp:positionV>
            <wp:extent cx="5562600" cy="4550410"/>
            <wp:effectExtent l="19050" t="0" r="0" b="0"/>
            <wp:wrapTopAndBottom/>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562600" cy="4550410"/>
                    </a:xfrm>
                    <a:prstGeom prst="rect">
                      <a:avLst/>
                    </a:prstGeom>
                    <a:noFill/>
                    <a:ln w="9525">
                      <a:noFill/>
                      <a:miter lim="800000"/>
                      <a:headEnd/>
                      <a:tailEnd/>
                    </a:ln>
                  </pic:spPr>
                </pic:pic>
              </a:graphicData>
            </a:graphic>
          </wp:anchor>
        </w:drawing>
      </w:r>
      <w:r w:rsidRPr="00221843">
        <w:rPr>
          <w:i/>
        </w:rPr>
        <w:t>Gedeelte van structuurdiagram van informatiemodel RGBZ</w:t>
      </w:r>
    </w:p>
    <w:p w:rsidR="00CD3107" w:rsidRDefault="00CD3107" w:rsidP="00CD3107">
      <w:r>
        <w:lastRenderedPageBreak/>
        <w:t xml:space="preserve">Bron: </w:t>
      </w:r>
      <w:proofErr w:type="spellStart"/>
      <w:r>
        <w:t>Archimate</w:t>
      </w:r>
      <w:proofErr w:type="spellEnd"/>
      <w:r>
        <w:t xml:space="preserve"> 2.0</w:t>
      </w:r>
    </w:p>
    <w:p w:rsidR="00CD3107" w:rsidRDefault="00CD3107" w:rsidP="00CD3107"/>
    <w:p w:rsidR="00CD3107" w:rsidRDefault="00CD3107" w:rsidP="00CD3107">
      <w:pPr>
        <w:autoSpaceDE w:val="0"/>
        <w:autoSpaceDN w:val="0"/>
        <w:adjustRightInd w:val="0"/>
        <w:spacing w:before="0" w:line="240" w:lineRule="auto"/>
        <w:rPr>
          <w:rFonts w:ascii="Arial-BoldMT" w:hAnsi="Arial-BoldMT" w:cs="Arial-BoldMT"/>
          <w:b/>
          <w:bCs/>
          <w:sz w:val="23"/>
          <w:szCs w:val="23"/>
        </w:rPr>
      </w:pPr>
      <w:r>
        <w:rPr>
          <w:rFonts w:ascii="Arial-BoldMT" w:hAnsi="Arial-BoldMT" w:cs="Arial-BoldMT"/>
          <w:b/>
          <w:bCs/>
          <w:sz w:val="23"/>
          <w:szCs w:val="23"/>
        </w:rPr>
        <w:t xml:space="preserve">Business </w:t>
      </w:r>
      <w:proofErr w:type="spellStart"/>
      <w:r>
        <w:rPr>
          <w:rFonts w:ascii="Arial-BoldMT" w:hAnsi="Arial-BoldMT" w:cs="Arial-BoldMT"/>
          <w:b/>
          <w:bCs/>
          <w:sz w:val="23"/>
          <w:szCs w:val="23"/>
        </w:rPr>
        <w:t>Actor</w:t>
      </w:r>
      <w:proofErr w:type="spellEnd"/>
    </w:p>
    <w:p w:rsidR="00CD3107" w:rsidRDefault="00CD3107" w:rsidP="00CD3107">
      <w:pPr>
        <w:autoSpaceDE w:val="0"/>
        <w:autoSpaceDN w:val="0"/>
        <w:adjustRightInd w:val="0"/>
        <w:spacing w:before="0" w:line="240" w:lineRule="auto"/>
        <w:rPr>
          <w:rFonts w:ascii="TimesNewRomanPSMT" w:hAnsi="TimesNewRomanPSMT" w:cs="TimesNewRomanPSMT"/>
          <w:b/>
          <w:i/>
          <w:sz w:val="21"/>
          <w:szCs w:val="21"/>
        </w:rPr>
      </w:pPr>
    </w:p>
    <w:p w:rsidR="00CD3107" w:rsidRPr="00CD3107" w:rsidRDefault="00CD3107" w:rsidP="00CD3107">
      <w:pPr>
        <w:autoSpaceDE w:val="0"/>
        <w:autoSpaceDN w:val="0"/>
        <w:adjustRightInd w:val="0"/>
        <w:spacing w:before="0" w:line="240" w:lineRule="auto"/>
        <w:rPr>
          <w:rFonts w:ascii="TimesNewRomanPSMT" w:hAnsi="TimesNewRomanPSMT" w:cs="TimesNewRomanPSMT"/>
          <w:b/>
          <w:i/>
          <w:sz w:val="21"/>
          <w:szCs w:val="21"/>
        </w:rPr>
      </w:pPr>
      <w:r w:rsidRPr="00CD3107">
        <w:rPr>
          <w:rFonts w:ascii="TimesNewRomanPSMT" w:hAnsi="TimesNewRomanPSMT" w:cs="TimesNewRomanPSMT"/>
          <w:b/>
          <w:i/>
          <w:sz w:val="21"/>
          <w:szCs w:val="21"/>
        </w:rPr>
        <w:t xml:space="preserve">A business </w:t>
      </w:r>
      <w:proofErr w:type="spellStart"/>
      <w:r w:rsidRPr="00CD3107">
        <w:rPr>
          <w:rFonts w:ascii="TimesNewRomanPSMT" w:hAnsi="TimesNewRomanPSMT" w:cs="TimesNewRomanPSMT"/>
          <w:b/>
          <w:i/>
          <w:sz w:val="21"/>
          <w:szCs w:val="21"/>
        </w:rPr>
        <w:t>actor</w:t>
      </w:r>
      <w:proofErr w:type="spellEnd"/>
      <w:r w:rsidRPr="00CD3107">
        <w:rPr>
          <w:rFonts w:ascii="TimesNewRomanPSMT" w:hAnsi="TimesNewRomanPSMT" w:cs="TimesNewRomanPSMT"/>
          <w:b/>
          <w:i/>
          <w:sz w:val="21"/>
          <w:szCs w:val="21"/>
        </w:rPr>
        <w:t xml:space="preserve"> is </w:t>
      </w:r>
      <w:proofErr w:type="spellStart"/>
      <w:r w:rsidRPr="00CD3107">
        <w:rPr>
          <w:rFonts w:ascii="TimesNewRomanPSMT" w:hAnsi="TimesNewRomanPSMT" w:cs="TimesNewRomanPSMT"/>
          <w:b/>
          <w:i/>
          <w:sz w:val="21"/>
          <w:szCs w:val="21"/>
        </w:rPr>
        <w:t>defined</w:t>
      </w:r>
      <w:proofErr w:type="spellEnd"/>
      <w:r w:rsidRPr="00CD3107">
        <w:rPr>
          <w:rFonts w:ascii="TimesNewRomanPSMT" w:hAnsi="TimesNewRomanPSMT" w:cs="TimesNewRomanPSMT"/>
          <w:b/>
          <w:i/>
          <w:sz w:val="21"/>
          <w:szCs w:val="21"/>
        </w:rPr>
        <w:t xml:space="preserve"> as </w:t>
      </w:r>
      <w:proofErr w:type="spellStart"/>
      <w:r w:rsidRPr="00CD3107">
        <w:rPr>
          <w:rFonts w:ascii="TimesNewRomanPSMT" w:hAnsi="TimesNewRomanPSMT" w:cs="TimesNewRomanPSMT"/>
          <w:b/>
          <w:i/>
          <w:sz w:val="21"/>
          <w:szCs w:val="21"/>
        </w:rPr>
        <w:t>an</w:t>
      </w:r>
      <w:proofErr w:type="spellEnd"/>
      <w:r w:rsidRPr="00CD3107">
        <w:rPr>
          <w:rFonts w:ascii="TimesNewRomanPSMT" w:hAnsi="TimesNewRomanPSMT" w:cs="TimesNewRomanPSMT"/>
          <w:b/>
          <w:i/>
          <w:sz w:val="21"/>
          <w:szCs w:val="21"/>
        </w:rPr>
        <w:t xml:space="preserve"> </w:t>
      </w:r>
      <w:proofErr w:type="spellStart"/>
      <w:r w:rsidRPr="00CD3107">
        <w:rPr>
          <w:rFonts w:ascii="TimesNewRomanPSMT" w:hAnsi="TimesNewRomanPSMT" w:cs="TimesNewRomanPSMT"/>
          <w:b/>
          <w:i/>
          <w:sz w:val="21"/>
          <w:szCs w:val="21"/>
        </w:rPr>
        <w:t>organizational</w:t>
      </w:r>
      <w:proofErr w:type="spellEnd"/>
      <w:r w:rsidRPr="00CD3107">
        <w:rPr>
          <w:rFonts w:ascii="TimesNewRomanPSMT" w:hAnsi="TimesNewRomanPSMT" w:cs="TimesNewRomanPSMT"/>
          <w:b/>
          <w:i/>
          <w:sz w:val="21"/>
          <w:szCs w:val="21"/>
        </w:rPr>
        <w:t xml:space="preserve"> </w:t>
      </w:r>
      <w:proofErr w:type="spellStart"/>
      <w:r w:rsidRPr="00CD3107">
        <w:rPr>
          <w:rFonts w:ascii="TimesNewRomanPSMT" w:hAnsi="TimesNewRomanPSMT" w:cs="TimesNewRomanPSMT"/>
          <w:b/>
          <w:i/>
          <w:sz w:val="21"/>
          <w:szCs w:val="21"/>
        </w:rPr>
        <w:t>entity</w:t>
      </w:r>
      <w:proofErr w:type="spellEnd"/>
      <w:r w:rsidRPr="00CD3107">
        <w:rPr>
          <w:rFonts w:ascii="TimesNewRomanPSMT" w:hAnsi="TimesNewRomanPSMT" w:cs="TimesNewRomanPSMT"/>
          <w:b/>
          <w:i/>
          <w:sz w:val="21"/>
          <w:szCs w:val="21"/>
        </w:rPr>
        <w:t xml:space="preserve"> </w:t>
      </w:r>
      <w:proofErr w:type="spellStart"/>
      <w:r w:rsidRPr="00CD3107">
        <w:rPr>
          <w:rFonts w:ascii="TimesNewRomanPSMT" w:hAnsi="TimesNewRomanPSMT" w:cs="TimesNewRomanPSMT"/>
          <w:b/>
          <w:i/>
          <w:sz w:val="21"/>
          <w:szCs w:val="21"/>
        </w:rPr>
        <w:t>that</w:t>
      </w:r>
      <w:proofErr w:type="spellEnd"/>
      <w:r w:rsidRPr="00CD3107">
        <w:rPr>
          <w:rFonts w:ascii="TimesNewRomanPSMT" w:hAnsi="TimesNewRomanPSMT" w:cs="TimesNewRomanPSMT"/>
          <w:b/>
          <w:i/>
          <w:sz w:val="21"/>
          <w:szCs w:val="21"/>
        </w:rPr>
        <w:t xml:space="preserve"> is </w:t>
      </w:r>
      <w:proofErr w:type="spellStart"/>
      <w:r w:rsidRPr="00CD3107">
        <w:rPr>
          <w:rFonts w:ascii="TimesNewRomanPSMT" w:hAnsi="TimesNewRomanPSMT" w:cs="TimesNewRomanPSMT"/>
          <w:b/>
          <w:i/>
          <w:sz w:val="21"/>
          <w:szCs w:val="21"/>
        </w:rPr>
        <w:t>capable</w:t>
      </w:r>
      <w:proofErr w:type="spellEnd"/>
      <w:r w:rsidRPr="00CD3107">
        <w:rPr>
          <w:rFonts w:ascii="TimesNewRomanPSMT" w:hAnsi="TimesNewRomanPSMT" w:cs="TimesNewRomanPSMT"/>
          <w:b/>
          <w:i/>
          <w:sz w:val="21"/>
          <w:szCs w:val="21"/>
        </w:rPr>
        <w:t xml:space="preserve"> of </w:t>
      </w:r>
      <w:proofErr w:type="spellStart"/>
      <w:r w:rsidRPr="00CD3107">
        <w:rPr>
          <w:rFonts w:ascii="TimesNewRomanPSMT" w:hAnsi="TimesNewRomanPSMT" w:cs="TimesNewRomanPSMT"/>
          <w:b/>
          <w:i/>
          <w:sz w:val="21"/>
          <w:szCs w:val="21"/>
        </w:rPr>
        <w:t>performing</w:t>
      </w:r>
      <w:proofErr w:type="spellEnd"/>
      <w:r w:rsidRPr="00CD3107">
        <w:rPr>
          <w:rFonts w:ascii="TimesNewRomanPSMT" w:hAnsi="TimesNewRomanPSMT" w:cs="TimesNewRomanPSMT"/>
          <w:b/>
          <w:i/>
          <w:sz w:val="21"/>
          <w:szCs w:val="21"/>
        </w:rPr>
        <w:t xml:space="preserve"> </w:t>
      </w:r>
      <w:proofErr w:type="spellStart"/>
      <w:r w:rsidRPr="00CD3107">
        <w:rPr>
          <w:rFonts w:ascii="TimesNewRomanPSMT" w:hAnsi="TimesNewRomanPSMT" w:cs="TimesNewRomanPSMT"/>
          <w:b/>
          <w:i/>
          <w:sz w:val="21"/>
          <w:szCs w:val="21"/>
        </w:rPr>
        <w:t>behavior</w:t>
      </w:r>
      <w:proofErr w:type="spellEnd"/>
      <w:r w:rsidRPr="00CD3107">
        <w:rPr>
          <w:rFonts w:ascii="TimesNewRomanPSMT" w:hAnsi="TimesNewRomanPSMT" w:cs="TimesNewRomanPSMT"/>
          <w:b/>
          <w:i/>
          <w:sz w:val="21"/>
          <w:szCs w:val="21"/>
        </w:rPr>
        <w:t>.</w:t>
      </w:r>
    </w:p>
    <w:p w:rsidR="00CD3107" w:rsidRDefault="00CD3107" w:rsidP="00CD3107">
      <w:pPr>
        <w:autoSpaceDE w:val="0"/>
        <w:autoSpaceDN w:val="0"/>
        <w:adjustRightInd w:val="0"/>
        <w:spacing w:before="0" w:line="240" w:lineRule="auto"/>
        <w:rPr>
          <w:rFonts w:ascii="TimesNewRomanPSMT" w:hAnsi="TimesNewRomanPSMT" w:cs="TimesNewRomanPSMT"/>
          <w:sz w:val="21"/>
          <w:szCs w:val="21"/>
        </w:rPr>
      </w:pPr>
    </w:p>
    <w:p w:rsidR="00CD3107" w:rsidRDefault="00CD3107" w:rsidP="00CD3107">
      <w:pPr>
        <w:autoSpaceDE w:val="0"/>
        <w:autoSpaceDN w:val="0"/>
        <w:adjustRightInd w:val="0"/>
        <w:spacing w:before="0" w:line="240" w:lineRule="auto"/>
        <w:rPr>
          <w:rFonts w:ascii="TimesNewRomanPSMT" w:hAnsi="TimesNewRomanPSMT" w:cs="TimesNewRomanPSMT"/>
          <w:sz w:val="21"/>
          <w:szCs w:val="21"/>
        </w:rPr>
      </w:pPr>
      <w:r>
        <w:rPr>
          <w:rFonts w:ascii="TimesNewRomanPSMT" w:hAnsi="TimesNewRomanPSMT" w:cs="TimesNewRomanPSMT"/>
          <w:noProof/>
          <w:sz w:val="21"/>
          <w:szCs w:val="21"/>
          <w:lang w:eastAsia="nl-NL"/>
        </w:rPr>
        <w:drawing>
          <wp:anchor distT="0" distB="0" distL="114300" distR="114300" simplePos="0" relativeHeight="251660288" behindDoc="0" locked="0" layoutInCell="1" allowOverlap="1">
            <wp:simplePos x="0" y="0"/>
            <wp:positionH relativeFrom="column">
              <wp:posOffset>4100830</wp:posOffset>
            </wp:positionH>
            <wp:positionV relativeFrom="paragraph">
              <wp:posOffset>14605</wp:posOffset>
            </wp:positionV>
            <wp:extent cx="2295525" cy="2276475"/>
            <wp:effectExtent l="19050" t="0" r="9525" b="0"/>
            <wp:wrapSquare wrapText="bothSides"/>
            <wp:docPr id="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2295525" cy="2276475"/>
                    </a:xfrm>
                    <a:prstGeom prst="rect">
                      <a:avLst/>
                    </a:prstGeom>
                    <a:noFill/>
                    <a:ln w="9525">
                      <a:noFill/>
                      <a:miter lim="800000"/>
                      <a:headEnd/>
                      <a:tailEnd/>
                    </a:ln>
                  </pic:spPr>
                </pic:pic>
              </a:graphicData>
            </a:graphic>
          </wp:anchor>
        </w:drawing>
      </w:r>
      <w:r>
        <w:rPr>
          <w:rFonts w:ascii="TimesNewRomanPSMT" w:hAnsi="TimesNewRomanPSMT" w:cs="TimesNewRomanPSMT"/>
          <w:sz w:val="21"/>
          <w:szCs w:val="21"/>
        </w:rPr>
        <w:t xml:space="preserve">A business </w:t>
      </w:r>
      <w:proofErr w:type="spellStart"/>
      <w:r>
        <w:rPr>
          <w:rFonts w:ascii="TimesNewRomanPSMT" w:hAnsi="TimesNewRomanPSMT" w:cs="TimesNewRomanPSMT"/>
          <w:sz w:val="21"/>
          <w:szCs w:val="21"/>
        </w:rPr>
        <w:t>actor</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performs</w:t>
      </w:r>
      <w:proofErr w:type="spellEnd"/>
      <w:r>
        <w:rPr>
          <w:rFonts w:ascii="TimesNewRomanPSMT" w:hAnsi="TimesNewRomanPSMT" w:cs="TimesNewRomanPSMT"/>
          <w:sz w:val="21"/>
          <w:szCs w:val="21"/>
        </w:rPr>
        <w:t xml:space="preserve"> the </w:t>
      </w:r>
      <w:proofErr w:type="spellStart"/>
      <w:r>
        <w:rPr>
          <w:rFonts w:ascii="TimesNewRomanPSMT" w:hAnsi="TimesNewRomanPSMT" w:cs="TimesNewRomanPSMT"/>
          <w:sz w:val="21"/>
          <w:szCs w:val="21"/>
        </w:rPr>
        <w:t>behavior</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assigned</w:t>
      </w:r>
      <w:proofErr w:type="spellEnd"/>
      <w:r>
        <w:rPr>
          <w:rFonts w:ascii="TimesNewRomanPSMT" w:hAnsi="TimesNewRomanPSMT" w:cs="TimesNewRomanPSMT"/>
          <w:sz w:val="21"/>
          <w:szCs w:val="21"/>
        </w:rPr>
        <w:t xml:space="preserve"> to (</w:t>
      </w:r>
      <w:proofErr w:type="spellStart"/>
      <w:r>
        <w:rPr>
          <w:rFonts w:ascii="TimesNewRomanPSMT" w:hAnsi="TimesNewRomanPSMT" w:cs="TimesNewRomanPSMT"/>
          <w:sz w:val="21"/>
          <w:szCs w:val="21"/>
        </w:rPr>
        <w:t>one</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or</w:t>
      </w:r>
      <w:proofErr w:type="spellEnd"/>
      <w:r>
        <w:rPr>
          <w:rFonts w:ascii="TimesNewRomanPSMT" w:hAnsi="TimesNewRomanPSMT" w:cs="TimesNewRomanPSMT"/>
          <w:sz w:val="21"/>
          <w:szCs w:val="21"/>
        </w:rPr>
        <w:t xml:space="preserve"> more) business </w:t>
      </w:r>
      <w:proofErr w:type="spellStart"/>
      <w:r>
        <w:rPr>
          <w:rFonts w:ascii="TimesNewRomanPSMT" w:hAnsi="TimesNewRomanPSMT" w:cs="TimesNewRomanPSMT"/>
          <w:sz w:val="21"/>
          <w:szCs w:val="21"/>
        </w:rPr>
        <w:t>roles</w:t>
      </w:r>
      <w:proofErr w:type="spellEnd"/>
      <w:r>
        <w:rPr>
          <w:rFonts w:ascii="TimesNewRomanPSMT" w:hAnsi="TimesNewRomanPSMT" w:cs="TimesNewRomanPSMT"/>
          <w:sz w:val="21"/>
          <w:szCs w:val="21"/>
        </w:rPr>
        <w:t xml:space="preserve">. A business </w:t>
      </w:r>
      <w:proofErr w:type="spellStart"/>
      <w:r>
        <w:rPr>
          <w:rFonts w:ascii="TimesNewRomanPSMT" w:hAnsi="TimesNewRomanPSMT" w:cs="TimesNewRomanPSMT"/>
          <w:sz w:val="21"/>
          <w:szCs w:val="21"/>
        </w:rPr>
        <w:t>actor</w:t>
      </w:r>
      <w:proofErr w:type="spellEnd"/>
      <w:r>
        <w:rPr>
          <w:rFonts w:ascii="TimesNewRomanPSMT" w:hAnsi="TimesNewRomanPSMT" w:cs="TimesNewRomanPSMT"/>
          <w:sz w:val="21"/>
          <w:szCs w:val="21"/>
        </w:rPr>
        <w:t xml:space="preserve"> is </w:t>
      </w:r>
      <w:proofErr w:type="spellStart"/>
      <w:r>
        <w:rPr>
          <w:rFonts w:ascii="TimesNewRomanPSMT" w:hAnsi="TimesNewRomanPSMT" w:cs="TimesNewRomanPSMT"/>
          <w:sz w:val="21"/>
          <w:szCs w:val="21"/>
        </w:rPr>
        <w:t>an</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organizational</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entity</w:t>
      </w:r>
      <w:proofErr w:type="spellEnd"/>
      <w:r>
        <w:rPr>
          <w:rFonts w:ascii="TimesNewRomanPSMT" w:hAnsi="TimesNewRomanPSMT" w:cs="TimesNewRomanPSMT"/>
          <w:sz w:val="21"/>
          <w:szCs w:val="21"/>
        </w:rPr>
        <w:t xml:space="preserve"> as </w:t>
      </w:r>
      <w:proofErr w:type="spellStart"/>
      <w:r>
        <w:rPr>
          <w:rFonts w:ascii="TimesNewRomanPSMT" w:hAnsi="TimesNewRomanPSMT" w:cs="TimesNewRomanPSMT"/>
          <w:sz w:val="21"/>
          <w:szCs w:val="21"/>
        </w:rPr>
        <w:t>opposed</w:t>
      </w:r>
      <w:proofErr w:type="spellEnd"/>
      <w:r>
        <w:rPr>
          <w:rFonts w:ascii="TimesNewRomanPSMT" w:hAnsi="TimesNewRomanPSMT" w:cs="TimesNewRomanPSMT"/>
          <w:sz w:val="21"/>
          <w:szCs w:val="21"/>
        </w:rPr>
        <w:t xml:space="preserve"> to a </w:t>
      </w:r>
      <w:proofErr w:type="spellStart"/>
      <w:r>
        <w:rPr>
          <w:rFonts w:ascii="TimesNewRomanPSMT" w:hAnsi="TimesNewRomanPSMT" w:cs="TimesNewRomanPSMT"/>
          <w:sz w:val="21"/>
          <w:szCs w:val="21"/>
        </w:rPr>
        <w:t>technical</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entity</w:t>
      </w:r>
      <w:proofErr w:type="spellEnd"/>
      <w:r>
        <w:rPr>
          <w:rFonts w:ascii="TimesNewRomanPSMT" w:hAnsi="TimesNewRomanPSMT" w:cs="TimesNewRomanPSMT"/>
          <w:sz w:val="21"/>
          <w:szCs w:val="21"/>
        </w:rPr>
        <w:t xml:space="preserve">; i.e., </w:t>
      </w:r>
      <w:proofErr w:type="spellStart"/>
      <w:r>
        <w:rPr>
          <w:rFonts w:ascii="TimesNewRomanPSMT" w:hAnsi="TimesNewRomanPSMT" w:cs="TimesNewRomanPSMT"/>
          <w:sz w:val="21"/>
          <w:szCs w:val="21"/>
        </w:rPr>
        <w:t>it</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belongs</w:t>
      </w:r>
      <w:proofErr w:type="spellEnd"/>
      <w:r>
        <w:rPr>
          <w:rFonts w:ascii="TimesNewRomanPSMT" w:hAnsi="TimesNewRomanPSMT" w:cs="TimesNewRomanPSMT"/>
          <w:sz w:val="21"/>
          <w:szCs w:val="21"/>
        </w:rPr>
        <w:t xml:space="preserve"> to the business </w:t>
      </w:r>
      <w:proofErr w:type="spellStart"/>
      <w:r>
        <w:rPr>
          <w:rFonts w:ascii="TimesNewRomanPSMT" w:hAnsi="TimesNewRomanPSMT" w:cs="TimesNewRomanPSMT"/>
          <w:sz w:val="21"/>
          <w:szCs w:val="21"/>
        </w:rPr>
        <w:t>layer</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Actors</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may</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however</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include</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entities</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outside</w:t>
      </w:r>
      <w:proofErr w:type="spellEnd"/>
      <w:r>
        <w:rPr>
          <w:rFonts w:ascii="TimesNewRomanPSMT" w:hAnsi="TimesNewRomanPSMT" w:cs="TimesNewRomanPSMT"/>
          <w:sz w:val="21"/>
          <w:szCs w:val="21"/>
        </w:rPr>
        <w:t xml:space="preserve"> the </w:t>
      </w:r>
      <w:proofErr w:type="spellStart"/>
      <w:r>
        <w:rPr>
          <w:rFonts w:ascii="TimesNewRomanPSMT" w:hAnsi="TimesNewRomanPSMT" w:cs="TimesNewRomanPSMT"/>
          <w:sz w:val="21"/>
          <w:szCs w:val="21"/>
        </w:rPr>
        <w:t>actual</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enterprise</w:t>
      </w:r>
      <w:proofErr w:type="spellEnd"/>
      <w:r>
        <w:rPr>
          <w:rFonts w:ascii="TimesNewRomanPSMT" w:hAnsi="TimesNewRomanPSMT" w:cs="TimesNewRomanPSMT"/>
          <w:sz w:val="21"/>
          <w:szCs w:val="21"/>
        </w:rPr>
        <w:t xml:space="preserve">; e.g., </w:t>
      </w:r>
      <w:proofErr w:type="spellStart"/>
      <w:r>
        <w:rPr>
          <w:rFonts w:ascii="TimesNewRomanPSMT" w:hAnsi="TimesNewRomanPSMT" w:cs="TimesNewRomanPSMT"/>
          <w:sz w:val="21"/>
          <w:szCs w:val="21"/>
        </w:rPr>
        <w:t>customers</w:t>
      </w:r>
      <w:proofErr w:type="spellEnd"/>
      <w:r>
        <w:rPr>
          <w:rFonts w:ascii="TimesNewRomanPSMT" w:hAnsi="TimesNewRomanPSMT" w:cs="TimesNewRomanPSMT"/>
          <w:sz w:val="21"/>
          <w:szCs w:val="21"/>
        </w:rPr>
        <w:t xml:space="preserve"> and partners. </w:t>
      </w:r>
      <w:proofErr w:type="spellStart"/>
      <w:r>
        <w:rPr>
          <w:rFonts w:ascii="TimesNewRomanPSMT" w:hAnsi="TimesNewRomanPSMT" w:cs="TimesNewRomanPSMT"/>
          <w:sz w:val="21"/>
          <w:szCs w:val="21"/>
        </w:rPr>
        <w:t>Examples</w:t>
      </w:r>
      <w:proofErr w:type="spellEnd"/>
      <w:r>
        <w:rPr>
          <w:rFonts w:ascii="TimesNewRomanPSMT" w:hAnsi="TimesNewRomanPSMT" w:cs="TimesNewRomanPSMT"/>
          <w:sz w:val="21"/>
          <w:szCs w:val="21"/>
        </w:rPr>
        <w:t xml:space="preserve"> of business </w:t>
      </w:r>
      <w:proofErr w:type="spellStart"/>
      <w:r>
        <w:rPr>
          <w:rFonts w:ascii="TimesNewRomanPSMT" w:hAnsi="TimesNewRomanPSMT" w:cs="TimesNewRomanPSMT"/>
          <w:sz w:val="21"/>
          <w:szCs w:val="21"/>
        </w:rPr>
        <w:t>actors</w:t>
      </w:r>
      <w:proofErr w:type="spellEnd"/>
      <w:r>
        <w:rPr>
          <w:rFonts w:ascii="TimesNewRomanPSMT" w:hAnsi="TimesNewRomanPSMT" w:cs="TimesNewRomanPSMT"/>
          <w:sz w:val="21"/>
          <w:szCs w:val="21"/>
        </w:rPr>
        <w:t xml:space="preserve"> are </w:t>
      </w:r>
      <w:proofErr w:type="spellStart"/>
      <w:r>
        <w:rPr>
          <w:rFonts w:ascii="TimesNewRomanPSMT" w:hAnsi="TimesNewRomanPSMT" w:cs="TimesNewRomanPSMT"/>
          <w:sz w:val="21"/>
          <w:szCs w:val="21"/>
        </w:rPr>
        <w:t>humans</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departments</w:t>
      </w:r>
      <w:proofErr w:type="spellEnd"/>
      <w:r>
        <w:rPr>
          <w:rFonts w:ascii="TimesNewRomanPSMT" w:hAnsi="TimesNewRomanPSMT" w:cs="TimesNewRomanPSMT"/>
          <w:sz w:val="21"/>
          <w:szCs w:val="21"/>
        </w:rPr>
        <w:t xml:space="preserve">, and business units. A business </w:t>
      </w:r>
      <w:proofErr w:type="spellStart"/>
      <w:r>
        <w:rPr>
          <w:rFonts w:ascii="TimesNewRomanPSMT" w:hAnsi="TimesNewRomanPSMT" w:cs="TimesNewRomanPSMT"/>
          <w:sz w:val="21"/>
          <w:szCs w:val="21"/>
        </w:rPr>
        <w:t>actor</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may</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be</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assigned</w:t>
      </w:r>
      <w:proofErr w:type="spellEnd"/>
      <w:r>
        <w:rPr>
          <w:rFonts w:ascii="TimesNewRomanPSMT" w:hAnsi="TimesNewRomanPSMT" w:cs="TimesNewRomanPSMT"/>
          <w:sz w:val="21"/>
          <w:szCs w:val="21"/>
        </w:rPr>
        <w:t xml:space="preserve"> to </w:t>
      </w:r>
      <w:proofErr w:type="spellStart"/>
      <w:r>
        <w:rPr>
          <w:rFonts w:ascii="TimesNewRomanPSMT" w:hAnsi="TimesNewRomanPSMT" w:cs="TimesNewRomanPSMT"/>
          <w:sz w:val="21"/>
          <w:szCs w:val="21"/>
        </w:rPr>
        <w:t>one</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or</w:t>
      </w:r>
      <w:proofErr w:type="spellEnd"/>
      <w:r>
        <w:rPr>
          <w:rFonts w:ascii="TimesNewRomanPSMT" w:hAnsi="TimesNewRomanPSMT" w:cs="TimesNewRomanPSMT"/>
          <w:sz w:val="21"/>
          <w:szCs w:val="21"/>
        </w:rPr>
        <w:t xml:space="preserve"> more business </w:t>
      </w:r>
      <w:proofErr w:type="spellStart"/>
      <w:r>
        <w:rPr>
          <w:rFonts w:ascii="TimesNewRomanPSMT" w:hAnsi="TimesNewRomanPSMT" w:cs="TimesNewRomanPSMT"/>
          <w:sz w:val="21"/>
          <w:szCs w:val="21"/>
        </w:rPr>
        <w:t>roles</w:t>
      </w:r>
      <w:proofErr w:type="spellEnd"/>
      <w:r>
        <w:rPr>
          <w:rFonts w:ascii="TimesNewRomanPSMT" w:hAnsi="TimesNewRomanPSMT" w:cs="TimesNewRomanPSMT"/>
          <w:sz w:val="21"/>
          <w:szCs w:val="21"/>
        </w:rPr>
        <w:t xml:space="preserve">. The name of a business </w:t>
      </w:r>
      <w:proofErr w:type="spellStart"/>
      <w:r>
        <w:rPr>
          <w:rFonts w:ascii="TimesNewRomanPSMT" w:hAnsi="TimesNewRomanPSMT" w:cs="TimesNewRomanPSMT"/>
          <w:sz w:val="21"/>
          <w:szCs w:val="21"/>
        </w:rPr>
        <w:t>actor</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should</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preferably</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be</w:t>
      </w:r>
      <w:proofErr w:type="spellEnd"/>
      <w:r>
        <w:rPr>
          <w:rFonts w:ascii="TimesNewRomanPSMT" w:hAnsi="TimesNewRomanPSMT" w:cs="TimesNewRomanPSMT"/>
          <w:sz w:val="21"/>
          <w:szCs w:val="21"/>
        </w:rPr>
        <w:t xml:space="preserve"> a </w:t>
      </w:r>
      <w:proofErr w:type="spellStart"/>
      <w:r>
        <w:rPr>
          <w:rFonts w:ascii="TimesNewRomanPSMT" w:hAnsi="TimesNewRomanPSMT" w:cs="TimesNewRomanPSMT"/>
          <w:sz w:val="21"/>
          <w:szCs w:val="21"/>
        </w:rPr>
        <w:t>noun</w:t>
      </w:r>
      <w:proofErr w:type="spellEnd"/>
      <w:r>
        <w:rPr>
          <w:rFonts w:ascii="TimesNewRomanPSMT" w:hAnsi="TimesNewRomanPSMT" w:cs="TimesNewRomanPSMT"/>
          <w:sz w:val="21"/>
          <w:szCs w:val="21"/>
        </w:rPr>
        <w:t>.</w:t>
      </w:r>
    </w:p>
    <w:p w:rsidR="00CD3107" w:rsidRDefault="00CD3107" w:rsidP="00CD3107">
      <w:pPr>
        <w:rPr>
          <w:rFonts w:ascii="TimesNewRomanPSMT" w:hAnsi="TimesNewRomanPSMT" w:cs="TimesNewRomanPSMT"/>
          <w:sz w:val="21"/>
          <w:szCs w:val="21"/>
        </w:rPr>
      </w:pPr>
    </w:p>
    <w:p w:rsidR="00CD3107" w:rsidRPr="00CD3107" w:rsidRDefault="00CD3107" w:rsidP="00CD3107">
      <w:pPr>
        <w:autoSpaceDE w:val="0"/>
        <w:autoSpaceDN w:val="0"/>
        <w:adjustRightInd w:val="0"/>
        <w:spacing w:before="0" w:line="240" w:lineRule="auto"/>
        <w:rPr>
          <w:rFonts w:ascii="Arial-BoldMT" w:hAnsi="Arial-BoldMT" w:cs="Arial-BoldMT"/>
          <w:b/>
          <w:bCs/>
          <w:i/>
          <w:sz w:val="21"/>
          <w:szCs w:val="21"/>
        </w:rPr>
      </w:pPr>
      <w:proofErr w:type="spellStart"/>
      <w:r w:rsidRPr="00CD3107">
        <w:rPr>
          <w:rFonts w:ascii="Arial-BoldMT" w:hAnsi="Arial-BoldMT" w:cs="Arial-BoldMT"/>
          <w:b/>
          <w:bCs/>
          <w:i/>
          <w:sz w:val="21"/>
          <w:szCs w:val="21"/>
        </w:rPr>
        <w:t>Example</w:t>
      </w:r>
      <w:proofErr w:type="spellEnd"/>
    </w:p>
    <w:p w:rsidR="00CD3107" w:rsidRDefault="00CD3107" w:rsidP="00CD3107">
      <w:pPr>
        <w:autoSpaceDE w:val="0"/>
        <w:autoSpaceDN w:val="0"/>
        <w:adjustRightInd w:val="0"/>
        <w:spacing w:before="0" w:line="240" w:lineRule="auto"/>
        <w:rPr>
          <w:rFonts w:ascii="TimesNewRomanPSMT" w:hAnsi="TimesNewRomanPSMT" w:cs="TimesNewRomanPSMT"/>
          <w:sz w:val="21"/>
          <w:szCs w:val="21"/>
        </w:rPr>
      </w:pPr>
      <w:r>
        <w:rPr>
          <w:rFonts w:ascii="TimesNewRomanPSMT" w:hAnsi="TimesNewRomanPSMT" w:cs="TimesNewRomanPSMT"/>
          <w:sz w:val="21"/>
          <w:szCs w:val="21"/>
        </w:rPr>
        <w:t xml:space="preserve">The model </w:t>
      </w:r>
      <w:proofErr w:type="spellStart"/>
      <w:r>
        <w:rPr>
          <w:rFonts w:ascii="TimesNewRomanPSMT" w:hAnsi="TimesNewRomanPSMT" w:cs="TimesNewRomanPSMT"/>
          <w:sz w:val="21"/>
          <w:szCs w:val="21"/>
        </w:rPr>
        <w:t>below</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illustrates</w:t>
      </w:r>
      <w:proofErr w:type="spellEnd"/>
      <w:r>
        <w:rPr>
          <w:rFonts w:ascii="TimesNewRomanPSMT" w:hAnsi="TimesNewRomanPSMT" w:cs="TimesNewRomanPSMT"/>
          <w:sz w:val="21"/>
          <w:szCs w:val="21"/>
        </w:rPr>
        <w:t xml:space="preserve"> the </w:t>
      </w:r>
      <w:proofErr w:type="spellStart"/>
      <w:r>
        <w:rPr>
          <w:rFonts w:ascii="TimesNewRomanPSMT" w:hAnsi="TimesNewRomanPSMT" w:cs="TimesNewRomanPSMT"/>
          <w:sz w:val="21"/>
          <w:szCs w:val="21"/>
        </w:rPr>
        <w:t>use</w:t>
      </w:r>
      <w:proofErr w:type="spellEnd"/>
      <w:r>
        <w:rPr>
          <w:rFonts w:ascii="TimesNewRomanPSMT" w:hAnsi="TimesNewRomanPSMT" w:cs="TimesNewRomanPSMT"/>
          <w:sz w:val="21"/>
          <w:szCs w:val="21"/>
        </w:rPr>
        <w:t xml:space="preserve"> of business </w:t>
      </w:r>
      <w:proofErr w:type="spellStart"/>
      <w:r>
        <w:rPr>
          <w:rFonts w:ascii="TimesNewRomanPSMT" w:hAnsi="TimesNewRomanPSMT" w:cs="TimesNewRomanPSMT"/>
          <w:sz w:val="21"/>
          <w:szCs w:val="21"/>
        </w:rPr>
        <w:t>actors</w:t>
      </w:r>
      <w:proofErr w:type="spellEnd"/>
      <w:r>
        <w:rPr>
          <w:rFonts w:ascii="TimesNewRomanPSMT" w:hAnsi="TimesNewRomanPSMT" w:cs="TimesNewRomanPSMT"/>
          <w:sz w:val="21"/>
          <w:szCs w:val="21"/>
        </w:rPr>
        <w:t xml:space="preserve">. The </w:t>
      </w:r>
      <w:proofErr w:type="spellStart"/>
      <w:r>
        <w:rPr>
          <w:rFonts w:ascii="TimesNewRomanPSMT" w:hAnsi="TimesNewRomanPSMT" w:cs="TimesNewRomanPSMT"/>
          <w:sz w:val="21"/>
          <w:szCs w:val="21"/>
        </w:rPr>
        <w:t>company</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ArchiSurance</w:t>
      </w:r>
      <w:proofErr w:type="spellEnd"/>
      <w:r>
        <w:rPr>
          <w:rFonts w:ascii="TimesNewRomanPSMT" w:hAnsi="TimesNewRomanPSMT" w:cs="TimesNewRomanPSMT"/>
          <w:sz w:val="21"/>
          <w:szCs w:val="21"/>
        </w:rPr>
        <w:t xml:space="preserve"> is modeled as a business </w:t>
      </w:r>
      <w:proofErr w:type="spellStart"/>
      <w:r>
        <w:rPr>
          <w:rFonts w:ascii="TimesNewRomanPSMT" w:hAnsi="TimesNewRomanPSMT" w:cs="TimesNewRomanPSMT"/>
          <w:sz w:val="21"/>
          <w:szCs w:val="21"/>
        </w:rPr>
        <w:t>actor</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that</w:t>
      </w:r>
      <w:proofErr w:type="spellEnd"/>
      <w:r>
        <w:rPr>
          <w:rFonts w:ascii="TimesNewRomanPSMT" w:hAnsi="TimesNewRomanPSMT" w:cs="TimesNewRomanPSMT"/>
          <w:sz w:val="21"/>
          <w:szCs w:val="21"/>
        </w:rPr>
        <w:t xml:space="preserve"> is </w:t>
      </w:r>
      <w:proofErr w:type="spellStart"/>
      <w:r>
        <w:rPr>
          <w:rFonts w:ascii="TimesNewRomanPSMT" w:hAnsi="TimesNewRomanPSMT" w:cs="TimesNewRomanPSMT"/>
          <w:sz w:val="21"/>
          <w:szCs w:val="21"/>
        </w:rPr>
        <w:t>composed</w:t>
      </w:r>
      <w:proofErr w:type="spellEnd"/>
      <w:r>
        <w:rPr>
          <w:rFonts w:ascii="TimesNewRomanPSMT" w:hAnsi="TimesNewRomanPSMT" w:cs="TimesNewRomanPSMT"/>
          <w:sz w:val="21"/>
          <w:szCs w:val="21"/>
        </w:rPr>
        <w:t xml:space="preserve"> of </w:t>
      </w:r>
      <w:proofErr w:type="spellStart"/>
      <w:r>
        <w:rPr>
          <w:rFonts w:ascii="TimesNewRomanPSMT" w:hAnsi="TimesNewRomanPSMT" w:cs="TimesNewRomanPSMT"/>
          <w:sz w:val="21"/>
          <w:szCs w:val="21"/>
        </w:rPr>
        <w:t>two</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departments</w:t>
      </w:r>
      <w:proofErr w:type="spellEnd"/>
      <w:r w:rsidR="003A79FC">
        <w:rPr>
          <w:rFonts w:ascii="TimesNewRomanPSMT" w:hAnsi="TimesNewRomanPSMT" w:cs="TimesNewRomanPSMT"/>
          <w:sz w:val="21"/>
          <w:szCs w:val="21"/>
        </w:rPr>
        <w:t xml:space="preserve"> (</w:t>
      </w:r>
      <w:proofErr w:type="spellStart"/>
      <w:r w:rsidR="003A79FC">
        <w:rPr>
          <w:rFonts w:ascii="TimesNewRomanPSMT" w:hAnsi="TimesNewRomanPSMT" w:cs="TimesNewRomanPSMT"/>
          <w:sz w:val="21"/>
          <w:szCs w:val="21"/>
        </w:rPr>
        <w:t>both</w:t>
      </w:r>
      <w:proofErr w:type="spellEnd"/>
      <w:r w:rsidR="003A79FC">
        <w:rPr>
          <w:rFonts w:ascii="TimesNewRomanPSMT" w:hAnsi="TimesNewRomanPSMT" w:cs="TimesNewRomanPSMT"/>
          <w:sz w:val="21"/>
          <w:szCs w:val="21"/>
        </w:rPr>
        <w:t xml:space="preserve"> business </w:t>
      </w:r>
      <w:proofErr w:type="spellStart"/>
      <w:r w:rsidR="003A79FC">
        <w:rPr>
          <w:rFonts w:ascii="TimesNewRomanPSMT" w:hAnsi="TimesNewRomanPSMT" w:cs="TimesNewRomanPSMT"/>
          <w:sz w:val="21"/>
          <w:szCs w:val="21"/>
        </w:rPr>
        <w:t>actors</w:t>
      </w:r>
      <w:proofErr w:type="spellEnd"/>
      <w:r w:rsidR="003A79FC">
        <w:rPr>
          <w:rFonts w:ascii="TimesNewRomanPSMT" w:hAnsi="TimesNewRomanPSMT" w:cs="TimesNewRomanPSMT"/>
          <w:sz w:val="21"/>
          <w:szCs w:val="21"/>
        </w:rPr>
        <w:t>)</w:t>
      </w:r>
      <w:r>
        <w:rPr>
          <w:rFonts w:ascii="TimesNewRomanPSMT" w:hAnsi="TimesNewRomanPSMT" w:cs="TimesNewRomanPSMT"/>
          <w:sz w:val="21"/>
          <w:szCs w:val="21"/>
        </w:rPr>
        <w:t xml:space="preserve">. The </w:t>
      </w:r>
      <w:r>
        <w:rPr>
          <w:rFonts w:ascii="ArialMT" w:hAnsi="ArialMT" w:cs="ArialMT"/>
          <w:sz w:val="18"/>
          <w:szCs w:val="18"/>
        </w:rPr>
        <w:t xml:space="preserve">Travel </w:t>
      </w:r>
      <w:proofErr w:type="spellStart"/>
      <w:r>
        <w:rPr>
          <w:rFonts w:ascii="ArialMT" w:hAnsi="ArialMT" w:cs="ArialMT"/>
          <w:sz w:val="18"/>
          <w:szCs w:val="18"/>
        </w:rPr>
        <w:t>insurance</w:t>
      </w:r>
      <w:proofErr w:type="spellEnd"/>
      <w:r>
        <w:rPr>
          <w:rFonts w:ascii="ArialMT" w:hAnsi="ArialMT" w:cs="ArialMT"/>
          <w:sz w:val="18"/>
          <w:szCs w:val="18"/>
        </w:rPr>
        <w:t xml:space="preserve"> </w:t>
      </w:r>
      <w:proofErr w:type="spellStart"/>
      <w:r>
        <w:rPr>
          <w:rFonts w:ascii="ArialMT" w:hAnsi="ArialMT" w:cs="ArialMT"/>
          <w:sz w:val="18"/>
          <w:szCs w:val="18"/>
        </w:rPr>
        <w:t>seller</w:t>
      </w:r>
      <w:proofErr w:type="spellEnd"/>
      <w:r>
        <w:rPr>
          <w:rFonts w:ascii="ArialMT" w:hAnsi="ArialMT" w:cs="ArialMT"/>
          <w:sz w:val="18"/>
          <w:szCs w:val="18"/>
        </w:rPr>
        <w:t xml:space="preserve"> </w:t>
      </w:r>
      <w:proofErr w:type="spellStart"/>
      <w:r>
        <w:rPr>
          <w:rFonts w:ascii="TimesNewRomanPSMT" w:hAnsi="TimesNewRomanPSMT" w:cs="TimesNewRomanPSMT"/>
          <w:sz w:val="21"/>
          <w:szCs w:val="21"/>
        </w:rPr>
        <w:t>role</w:t>
      </w:r>
      <w:proofErr w:type="spellEnd"/>
      <w:r>
        <w:rPr>
          <w:rFonts w:ascii="TimesNewRomanPSMT" w:hAnsi="TimesNewRomanPSMT" w:cs="TimesNewRomanPSMT"/>
          <w:sz w:val="21"/>
          <w:szCs w:val="21"/>
        </w:rPr>
        <w:t xml:space="preserve"> is </w:t>
      </w:r>
      <w:proofErr w:type="spellStart"/>
      <w:r>
        <w:rPr>
          <w:rFonts w:ascii="TimesNewRomanPSMT" w:hAnsi="TimesNewRomanPSMT" w:cs="TimesNewRomanPSMT"/>
          <w:sz w:val="21"/>
          <w:szCs w:val="21"/>
        </w:rPr>
        <w:t>assigned</w:t>
      </w:r>
      <w:proofErr w:type="spellEnd"/>
      <w:r>
        <w:rPr>
          <w:rFonts w:ascii="TimesNewRomanPSMT" w:hAnsi="TimesNewRomanPSMT" w:cs="TimesNewRomanPSMT"/>
          <w:sz w:val="21"/>
          <w:szCs w:val="21"/>
        </w:rPr>
        <w:t xml:space="preserve"> to the travel </w:t>
      </w:r>
      <w:proofErr w:type="spellStart"/>
      <w:r>
        <w:rPr>
          <w:rFonts w:ascii="TimesNewRomanPSMT" w:hAnsi="TimesNewRomanPSMT" w:cs="TimesNewRomanPSMT"/>
          <w:sz w:val="21"/>
          <w:szCs w:val="21"/>
        </w:rPr>
        <w:t>department</w:t>
      </w:r>
      <w:proofErr w:type="spellEnd"/>
      <w:r>
        <w:rPr>
          <w:rFonts w:ascii="TimesNewRomanPSMT" w:hAnsi="TimesNewRomanPSMT" w:cs="TimesNewRomanPSMT"/>
          <w:sz w:val="21"/>
          <w:szCs w:val="21"/>
        </w:rPr>
        <w:t xml:space="preserve">. In </w:t>
      </w:r>
      <w:proofErr w:type="spellStart"/>
      <w:r>
        <w:rPr>
          <w:rFonts w:ascii="TimesNewRomanPSMT" w:hAnsi="TimesNewRomanPSMT" w:cs="TimesNewRomanPSMT"/>
          <w:sz w:val="21"/>
          <w:szCs w:val="21"/>
        </w:rPr>
        <w:t>this</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role</w:t>
      </w:r>
      <w:proofErr w:type="spellEnd"/>
      <w:r>
        <w:rPr>
          <w:rFonts w:ascii="TimesNewRomanPSMT" w:hAnsi="TimesNewRomanPSMT" w:cs="TimesNewRomanPSMT"/>
          <w:sz w:val="21"/>
          <w:szCs w:val="21"/>
        </w:rPr>
        <w:t xml:space="preserve">, the travel </w:t>
      </w:r>
      <w:proofErr w:type="spellStart"/>
      <w:r>
        <w:rPr>
          <w:rFonts w:ascii="TimesNewRomanPSMT" w:hAnsi="TimesNewRomanPSMT" w:cs="TimesNewRomanPSMT"/>
          <w:sz w:val="21"/>
          <w:szCs w:val="21"/>
        </w:rPr>
        <w:t>department</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performs</w:t>
      </w:r>
      <w:proofErr w:type="spellEnd"/>
      <w:r>
        <w:rPr>
          <w:rFonts w:ascii="TimesNewRomanPSMT" w:hAnsi="TimesNewRomanPSMT" w:cs="TimesNewRomanPSMT"/>
          <w:sz w:val="21"/>
          <w:szCs w:val="21"/>
        </w:rPr>
        <w:t xml:space="preserve"> the </w:t>
      </w:r>
      <w:proofErr w:type="spellStart"/>
      <w:r>
        <w:rPr>
          <w:rFonts w:ascii="ArialMT" w:hAnsi="ArialMT" w:cs="ArialMT"/>
          <w:sz w:val="18"/>
          <w:szCs w:val="18"/>
        </w:rPr>
        <w:t>Take</w:t>
      </w:r>
      <w:proofErr w:type="spellEnd"/>
      <w:r>
        <w:rPr>
          <w:rFonts w:ascii="ArialMT" w:hAnsi="ArialMT" w:cs="ArialMT"/>
          <w:sz w:val="18"/>
          <w:szCs w:val="18"/>
        </w:rPr>
        <w:t xml:space="preserve"> out </w:t>
      </w:r>
      <w:proofErr w:type="spellStart"/>
      <w:r>
        <w:rPr>
          <w:rFonts w:ascii="ArialMT" w:hAnsi="ArialMT" w:cs="ArialMT"/>
          <w:sz w:val="18"/>
          <w:szCs w:val="18"/>
        </w:rPr>
        <w:t>insurance</w:t>
      </w:r>
      <w:proofErr w:type="spellEnd"/>
      <w:r>
        <w:rPr>
          <w:rFonts w:ascii="ArialMT" w:hAnsi="ArialMT" w:cs="ArialMT"/>
          <w:sz w:val="18"/>
          <w:szCs w:val="18"/>
        </w:rPr>
        <w:t xml:space="preserve"> </w:t>
      </w:r>
      <w:proofErr w:type="spellStart"/>
      <w:r>
        <w:rPr>
          <w:rFonts w:ascii="TimesNewRomanPSMT" w:hAnsi="TimesNewRomanPSMT" w:cs="TimesNewRomanPSMT"/>
          <w:sz w:val="21"/>
          <w:szCs w:val="21"/>
        </w:rPr>
        <w:t>process</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which</w:t>
      </w:r>
      <w:proofErr w:type="spellEnd"/>
      <w:r>
        <w:rPr>
          <w:rFonts w:ascii="TimesNewRomanPSMT" w:hAnsi="TimesNewRomanPSMT" w:cs="TimesNewRomanPSMT"/>
          <w:sz w:val="21"/>
          <w:szCs w:val="21"/>
        </w:rPr>
        <w:t xml:space="preserve"> offers a service </w:t>
      </w:r>
      <w:proofErr w:type="spellStart"/>
      <w:r>
        <w:rPr>
          <w:rFonts w:ascii="TimesNewRomanPSMT" w:hAnsi="TimesNewRomanPSMT" w:cs="TimesNewRomanPSMT"/>
          <w:sz w:val="21"/>
          <w:szCs w:val="21"/>
        </w:rPr>
        <w:t>that</w:t>
      </w:r>
      <w:proofErr w:type="spellEnd"/>
      <w:r>
        <w:rPr>
          <w:rFonts w:ascii="TimesNewRomanPSMT" w:hAnsi="TimesNewRomanPSMT" w:cs="TimesNewRomanPSMT"/>
          <w:sz w:val="21"/>
          <w:szCs w:val="21"/>
        </w:rPr>
        <w:t xml:space="preserve"> is </w:t>
      </w:r>
      <w:proofErr w:type="spellStart"/>
      <w:r>
        <w:rPr>
          <w:rFonts w:ascii="TimesNewRomanPSMT" w:hAnsi="TimesNewRomanPSMT" w:cs="TimesNewRomanPSMT"/>
          <w:sz w:val="21"/>
          <w:szCs w:val="21"/>
        </w:rPr>
        <w:t>accessible</w:t>
      </w:r>
      <w:proofErr w:type="spellEnd"/>
      <w:r>
        <w:rPr>
          <w:rFonts w:ascii="TimesNewRomanPSMT" w:hAnsi="TimesNewRomanPSMT" w:cs="TimesNewRomanPSMT"/>
          <w:sz w:val="21"/>
          <w:szCs w:val="21"/>
        </w:rPr>
        <w:t xml:space="preserve"> via the business interface </w:t>
      </w:r>
      <w:proofErr w:type="spellStart"/>
      <w:r>
        <w:rPr>
          <w:rFonts w:ascii="TimesNewRomanPSMT" w:hAnsi="TimesNewRomanPSMT" w:cs="TimesNewRomanPSMT"/>
          <w:sz w:val="21"/>
          <w:szCs w:val="21"/>
        </w:rPr>
        <w:t>assigned</w:t>
      </w:r>
      <w:proofErr w:type="spellEnd"/>
      <w:r>
        <w:rPr>
          <w:rFonts w:ascii="TimesNewRomanPSMT" w:hAnsi="TimesNewRomanPSMT" w:cs="TimesNewRomanPSMT"/>
          <w:sz w:val="21"/>
          <w:szCs w:val="21"/>
        </w:rPr>
        <w:t xml:space="preserve"> to </w:t>
      </w:r>
      <w:proofErr w:type="spellStart"/>
      <w:r>
        <w:rPr>
          <w:rFonts w:ascii="TimesNewRomanPSMT" w:hAnsi="TimesNewRomanPSMT" w:cs="TimesNewRomanPSMT"/>
          <w:sz w:val="21"/>
          <w:szCs w:val="21"/>
        </w:rPr>
        <w:t>this</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role</w:t>
      </w:r>
      <w:proofErr w:type="spellEnd"/>
      <w:r>
        <w:rPr>
          <w:rFonts w:ascii="TimesNewRomanPSMT" w:hAnsi="TimesNewRomanPSMT" w:cs="TimesNewRomanPSMT"/>
          <w:sz w:val="21"/>
          <w:szCs w:val="21"/>
        </w:rPr>
        <w:t>.</w:t>
      </w:r>
    </w:p>
    <w:p w:rsidR="00CD3107" w:rsidRDefault="00CD3107" w:rsidP="00CD3107">
      <w:pPr>
        <w:rPr>
          <w:rFonts w:ascii="TimesNewRomanPSMT" w:hAnsi="TimesNewRomanPSMT" w:cs="TimesNewRomanPSMT"/>
          <w:sz w:val="21"/>
          <w:szCs w:val="21"/>
        </w:rPr>
      </w:pPr>
    </w:p>
    <w:p w:rsidR="00CD3107" w:rsidRDefault="00CD3107" w:rsidP="00CD3107">
      <w:pPr>
        <w:autoSpaceDE w:val="0"/>
        <w:autoSpaceDN w:val="0"/>
        <w:adjustRightInd w:val="0"/>
        <w:spacing w:before="0" w:line="240" w:lineRule="auto"/>
        <w:rPr>
          <w:rFonts w:ascii="Arial-BoldMT" w:hAnsi="Arial-BoldMT" w:cs="Arial-BoldMT"/>
          <w:b/>
          <w:bCs/>
          <w:sz w:val="23"/>
          <w:szCs w:val="23"/>
        </w:rPr>
      </w:pPr>
      <w:r>
        <w:rPr>
          <w:rFonts w:ascii="Arial-BoldMT" w:hAnsi="Arial-BoldMT" w:cs="Arial-BoldMT"/>
          <w:b/>
          <w:bCs/>
          <w:sz w:val="23"/>
          <w:szCs w:val="23"/>
        </w:rPr>
        <w:t xml:space="preserve">Business </w:t>
      </w:r>
      <w:proofErr w:type="spellStart"/>
      <w:r>
        <w:rPr>
          <w:rFonts w:ascii="Arial-BoldMT" w:hAnsi="Arial-BoldMT" w:cs="Arial-BoldMT"/>
          <w:b/>
          <w:bCs/>
          <w:sz w:val="23"/>
          <w:szCs w:val="23"/>
        </w:rPr>
        <w:t>Role</w:t>
      </w:r>
      <w:proofErr w:type="spellEnd"/>
    </w:p>
    <w:p w:rsidR="00CD3107" w:rsidRDefault="00CD3107" w:rsidP="00CD3107">
      <w:pPr>
        <w:autoSpaceDE w:val="0"/>
        <w:autoSpaceDN w:val="0"/>
        <w:adjustRightInd w:val="0"/>
        <w:spacing w:before="0" w:line="240" w:lineRule="auto"/>
        <w:rPr>
          <w:rFonts w:ascii="TimesNewRomanPSMT" w:hAnsi="TimesNewRomanPSMT" w:cs="TimesNewRomanPSMT"/>
          <w:sz w:val="21"/>
          <w:szCs w:val="21"/>
        </w:rPr>
      </w:pPr>
    </w:p>
    <w:p w:rsidR="00CD3107" w:rsidRPr="00CD3107" w:rsidRDefault="00CD3107" w:rsidP="00CD3107">
      <w:pPr>
        <w:autoSpaceDE w:val="0"/>
        <w:autoSpaceDN w:val="0"/>
        <w:adjustRightInd w:val="0"/>
        <w:spacing w:before="0" w:line="240" w:lineRule="auto"/>
        <w:rPr>
          <w:rFonts w:ascii="TimesNewRomanPSMT" w:hAnsi="TimesNewRomanPSMT" w:cs="TimesNewRomanPSMT"/>
          <w:b/>
          <w:i/>
          <w:sz w:val="21"/>
          <w:szCs w:val="21"/>
        </w:rPr>
      </w:pPr>
      <w:r w:rsidRPr="00CD3107">
        <w:rPr>
          <w:rFonts w:ascii="TimesNewRomanPSMT" w:hAnsi="TimesNewRomanPSMT" w:cs="TimesNewRomanPSMT"/>
          <w:b/>
          <w:i/>
          <w:sz w:val="21"/>
          <w:szCs w:val="21"/>
        </w:rPr>
        <w:t xml:space="preserve">A business </w:t>
      </w:r>
      <w:proofErr w:type="spellStart"/>
      <w:r w:rsidRPr="00CD3107">
        <w:rPr>
          <w:rFonts w:ascii="TimesNewRomanPSMT" w:hAnsi="TimesNewRomanPSMT" w:cs="TimesNewRomanPSMT"/>
          <w:b/>
          <w:i/>
          <w:sz w:val="21"/>
          <w:szCs w:val="21"/>
        </w:rPr>
        <w:t>role</w:t>
      </w:r>
      <w:proofErr w:type="spellEnd"/>
      <w:r w:rsidRPr="00CD3107">
        <w:rPr>
          <w:rFonts w:ascii="TimesNewRomanPSMT" w:hAnsi="TimesNewRomanPSMT" w:cs="TimesNewRomanPSMT"/>
          <w:b/>
          <w:i/>
          <w:sz w:val="21"/>
          <w:szCs w:val="21"/>
        </w:rPr>
        <w:t xml:space="preserve"> is </w:t>
      </w:r>
      <w:proofErr w:type="spellStart"/>
      <w:r w:rsidRPr="00CD3107">
        <w:rPr>
          <w:rFonts w:ascii="TimesNewRomanPSMT" w:hAnsi="TimesNewRomanPSMT" w:cs="TimesNewRomanPSMT"/>
          <w:b/>
          <w:i/>
          <w:sz w:val="21"/>
          <w:szCs w:val="21"/>
        </w:rPr>
        <w:t>defined</w:t>
      </w:r>
      <w:proofErr w:type="spellEnd"/>
      <w:r w:rsidRPr="00CD3107">
        <w:rPr>
          <w:rFonts w:ascii="TimesNewRomanPSMT" w:hAnsi="TimesNewRomanPSMT" w:cs="TimesNewRomanPSMT"/>
          <w:b/>
          <w:i/>
          <w:sz w:val="21"/>
          <w:szCs w:val="21"/>
        </w:rPr>
        <w:t xml:space="preserve"> as the </w:t>
      </w:r>
      <w:proofErr w:type="spellStart"/>
      <w:r w:rsidRPr="00CD3107">
        <w:rPr>
          <w:rFonts w:ascii="TimesNewRomanPSMT" w:hAnsi="TimesNewRomanPSMT" w:cs="TimesNewRomanPSMT"/>
          <w:b/>
          <w:i/>
          <w:sz w:val="21"/>
          <w:szCs w:val="21"/>
        </w:rPr>
        <w:t>responsibility</w:t>
      </w:r>
      <w:proofErr w:type="spellEnd"/>
      <w:r w:rsidRPr="00CD3107">
        <w:rPr>
          <w:rFonts w:ascii="TimesNewRomanPSMT" w:hAnsi="TimesNewRomanPSMT" w:cs="TimesNewRomanPSMT"/>
          <w:b/>
          <w:i/>
          <w:sz w:val="21"/>
          <w:szCs w:val="21"/>
        </w:rPr>
        <w:t xml:space="preserve"> </w:t>
      </w:r>
      <w:proofErr w:type="spellStart"/>
      <w:r w:rsidRPr="00CD3107">
        <w:rPr>
          <w:rFonts w:ascii="TimesNewRomanPSMT" w:hAnsi="TimesNewRomanPSMT" w:cs="TimesNewRomanPSMT"/>
          <w:b/>
          <w:i/>
          <w:sz w:val="21"/>
          <w:szCs w:val="21"/>
        </w:rPr>
        <w:t>for</w:t>
      </w:r>
      <w:proofErr w:type="spellEnd"/>
      <w:r w:rsidRPr="00CD3107">
        <w:rPr>
          <w:rFonts w:ascii="TimesNewRomanPSMT" w:hAnsi="TimesNewRomanPSMT" w:cs="TimesNewRomanPSMT"/>
          <w:b/>
          <w:i/>
          <w:sz w:val="21"/>
          <w:szCs w:val="21"/>
        </w:rPr>
        <w:t xml:space="preserve"> </w:t>
      </w:r>
      <w:proofErr w:type="spellStart"/>
      <w:r w:rsidRPr="00CD3107">
        <w:rPr>
          <w:rFonts w:ascii="TimesNewRomanPSMT" w:hAnsi="TimesNewRomanPSMT" w:cs="TimesNewRomanPSMT"/>
          <w:b/>
          <w:i/>
          <w:sz w:val="21"/>
          <w:szCs w:val="21"/>
        </w:rPr>
        <w:t>performing</w:t>
      </w:r>
      <w:proofErr w:type="spellEnd"/>
      <w:r w:rsidRPr="00CD3107">
        <w:rPr>
          <w:rFonts w:ascii="TimesNewRomanPSMT" w:hAnsi="TimesNewRomanPSMT" w:cs="TimesNewRomanPSMT"/>
          <w:b/>
          <w:i/>
          <w:sz w:val="21"/>
          <w:szCs w:val="21"/>
        </w:rPr>
        <w:t xml:space="preserve"> </w:t>
      </w:r>
      <w:proofErr w:type="spellStart"/>
      <w:r w:rsidRPr="00CD3107">
        <w:rPr>
          <w:rFonts w:ascii="TimesNewRomanPSMT" w:hAnsi="TimesNewRomanPSMT" w:cs="TimesNewRomanPSMT"/>
          <w:b/>
          <w:i/>
          <w:sz w:val="21"/>
          <w:szCs w:val="21"/>
        </w:rPr>
        <w:t>specific</w:t>
      </w:r>
      <w:proofErr w:type="spellEnd"/>
      <w:r w:rsidRPr="00CD3107">
        <w:rPr>
          <w:rFonts w:ascii="TimesNewRomanPSMT" w:hAnsi="TimesNewRomanPSMT" w:cs="TimesNewRomanPSMT"/>
          <w:b/>
          <w:i/>
          <w:sz w:val="21"/>
          <w:szCs w:val="21"/>
        </w:rPr>
        <w:t xml:space="preserve"> </w:t>
      </w:r>
      <w:proofErr w:type="spellStart"/>
      <w:r w:rsidRPr="00CD3107">
        <w:rPr>
          <w:rFonts w:ascii="TimesNewRomanPSMT" w:hAnsi="TimesNewRomanPSMT" w:cs="TimesNewRomanPSMT"/>
          <w:b/>
          <w:i/>
          <w:sz w:val="21"/>
          <w:szCs w:val="21"/>
        </w:rPr>
        <w:t>behavior</w:t>
      </w:r>
      <w:proofErr w:type="spellEnd"/>
      <w:r w:rsidRPr="00CD3107">
        <w:rPr>
          <w:rFonts w:ascii="TimesNewRomanPSMT" w:hAnsi="TimesNewRomanPSMT" w:cs="TimesNewRomanPSMT"/>
          <w:b/>
          <w:i/>
          <w:sz w:val="21"/>
          <w:szCs w:val="21"/>
        </w:rPr>
        <w:t xml:space="preserve">, to </w:t>
      </w:r>
      <w:proofErr w:type="spellStart"/>
      <w:r w:rsidRPr="00CD3107">
        <w:rPr>
          <w:rFonts w:ascii="TimesNewRomanPSMT" w:hAnsi="TimesNewRomanPSMT" w:cs="TimesNewRomanPSMT"/>
          <w:b/>
          <w:i/>
          <w:sz w:val="21"/>
          <w:szCs w:val="21"/>
        </w:rPr>
        <w:t>which</w:t>
      </w:r>
      <w:proofErr w:type="spellEnd"/>
      <w:r w:rsidRPr="00CD3107">
        <w:rPr>
          <w:rFonts w:ascii="TimesNewRomanPSMT" w:hAnsi="TimesNewRomanPSMT" w:cs="TimesNewRomanPSMT"/>
          <w:b/>
          <w:i/>
          <w:sz w:val="21"/>
          <w:szCs w:val="21"/>
        </w:rPr>
        <w:t xml:space="preserve"> </w:t>
      </w:r>
      <w:proofErr w:type="spellStart"/>
      <w:r w:rsidRPr="00CD3107">
        <w:rPr>
          <w:rFonts w:ascii="TimesNewRomanPSMT" w:hAnsi="TimesNewRomanPSMT" w:cs="TimesNewRomanPSMT"/>
          <w:b/>
          <w:i/>
          <w:sz w:val="21"/>
          <w:szCs w:val="21"/>
        </w:rPr>
        <w:t>an</w:t>
      </w:r>
      <w:proofErr w:type="spellEnd"/>
    </w:p>
    <w:p w:rsidR="00CD3107" w:rsidRPr="00CD3107" w:rsidRDefault="00CD3107" w:rsidP="00CD3107">
      <w:pPr>
        <w:autoSpaceDE w:val="0"/>
        <w:autoSpaceDN w:val="0"/>
        <w:adjustRightInd w:val="0"/>
        <w:spacing w:before="0" w:line="240" w:lineRule="auto"/>
        <w:rPr>
          <w:rFonts w:ascii="TimesNewRomanPSMT" w:hAnsi="TimesNewRomanPSMT" w:cs="TimesNewRomanPSMT"/>
          <w:b/>
          <w:i/>
          <w:sz w:val="21"/>
          <w:szCs w:val="21"/>
        </w:rPr>
      </w:pPr>
      <w:proofErr w:type="spellStart"/>
      <w:r w:rsidRPr="00CD3107">
        <w:rPr>
          <w:rFonts w:ascii="TimesNewRomanPSMT" w:hAnsi="TimesNewRomanPSMT" w:cs="TimesNewRomanPSMT"/>
          <w:b/>
          <w:i/>
          <w:sz w:val="21"/>
          <w:szCs w:val="21"/>
        </w:rPr>
        <w:t>actor</w:t>
      </w:r>
      <w:proofErr w:type="spellEnd"/>
      <w:r w:rsidRPr="00CD3107">
        <w:rPr>
          <w:rFonts w:ascii="TimesNewRomanPSMT" w:hAnsi="TimesNewRomanPSMT" w:cs="TimesNewRomanPSMT"/>
          <w:b/>
          <w:i/>
          <w:sz w:val="21"/>
          <w:szCs w:val="21"/>
        </w:rPr>
        <w:t xml:space="preserve"> </w:t>
      </w:r>
      <w:proofErr w:type="spellStart"/>
      <w:r w:rsidRPr="00CD3107">
        <w:rPr>
          <w:rFonts w:ascii="TimesNewRomanPSMT" w:hAnsi="TimesNewRomanPSMT" w:cs="TimesNewRomanPSMT"/>
          <w:b/>
          <w:i/>
          <w:sz w:val="21"/>
          <w:szCs w:val="21"/>
        </w:rPr>
        <w:t>can</w:t>
      </w:r>
      <w:proofErr w:type="spellEnd"/>
      <w:r w:rsidRPr="00CD3107">
        <w:rPr>
          <w:rFonts w:ascii="TimesNewRomanPSMT" w:hAnsi="TimesNewRomanPSMT" w:cs="TimesNewRomanPSMT"/>
          <w:b/>
          <w:i/>
          <w:sz w:val="21"/>
          <w:szCs w:val="21"/>
        </w:rPr>
        <w:t xml:space="preserve"> </w:t>
      </w:r>
      <w:proofErr w:type="spellStart"/>
      <w:r w:rsidRPr="00CD3107">
        <w:rPr>
          <w:rFonts w:ascii="TimesNewRomanPSMT" w:hAnsi="TimesNewRomanPSMT" w:cs="TimesNewRomanPSMT"/>
          <w:b/>
          <w:i/>
          <w:sz w:val="21"/>
          <w:szCs w:val="21"/>
        </w:rPr>
        <w:t>be</w:t>
      </w:r>
      <w:proofErr w:type="spellEnd"/>
      <w:r w:rsidRPr="00CD3107">
        <w:rPr>
          <w:rFonts w:ascii="TimesNewRomanPSMT" w:hAnsi="TimesNewRomanPSMT" w:cs="TimesNewRomanPSMT"/>
          <w:b/>
          <w:i/>
          <w:sz w:val="21"/>
          <w:szCs w:val="21"/>
        </w:rPr>
        <w:t xml:space="preserve"> </w:t>
      </w:r>
      <w:proofErr w:type="spellStart"/>
      <w:r w:rsidRPr="00CD3107">
        <w:rPr>
          <w:rFonts w:ascii="TimesNewRomanPSMT" w:hAnsi="TimesNewRomanPSMT" w:cs="TimesNewRomanPSMT"/>
          <w:b/>
          <w:i/>
          <w:sz w:val="21"/>
          <w:szCs w:val="21"/>
        </w:rPr>
        <w:t>assigned</w:t>
      </w:r>
      <w:proofErr w:type="spellEnd"/>
      <w:r w:rsidRPr="00CD3107">
        <w:rPr>
          <w:rFonts w:ascii="TimesNewRomanPSMT" w:hAnsi="TimesNewRomanPSMT" w:cs="TimesNewRomanPSMT"/>
          <w:b/>
          <w:i/>
          <w:sz w:val="21"/>
          <w:szCs w:val="21"/>
        </w:rPr>
        <w:t>.</w:t>
      </w:r>
    </w:p>
    <w:p w:rsidR="00CD3107" w:rsidRDefault="00CD3107" w:rsidP="00CD3107">
      <w:pPr>
        <w:autoSpaceDE w:val="0"/>
        <w:autoSpaceDN w:val="0"/>
        <w:adjustRightInd w:val="0"/>
        <w:spacing w:before="0" w:line="240" w:lineRule="auto"/>
        <w:rPr>
          <w:rFonts w:ascii="TimesNewRomanPSMT" w:hAnsi="TimesNewRomanPSMT" w:cs="TimesNewRomanPSMT"/>
          <w:sz w:val="21"/>
          <w:szCs w:val="21"/>
        </w:rPr>
      </w:pPr>
    </w:p>
    <w:p w:rsidR="00CD3107" w:rsidRDefault="00CD3107" w:rsidP="00CD3107">
      <w:pPr>
        <w:autoSpaceDE w:val="0"/>
        <w:autoSpaceDN w:val="0"/>
        <w:adjustRightInd w:val="0"/>
        <w:spacing w:before="0" w:line="240" w:lineRule="auto"/>
        <w:rPr>
          <w:rFonts w:ascii="TimesNewRomanPSMT" w:hAnsi="TimesNewRomanPSMT" w:cs="TimesNewRomanPSMT"/>
          <w:sz w:val="21"/>
          <w:szCs w:val="21"/>
        </w:rPr>
      </w:pPr>
      <w:r>
        <w:rPr>
          <w:rFonts w:ascii="TimesNewRomanPSMT" w:hAnsi="TimesNewRomanPSMT" w:cs="TimesNewRomanPSMT"/>
          <w:sz w:val="21"/>
          <w:szCs w:val="21"/>
        </w:rPr>
        <w:t xml:space="preserve">Business </w:t>
      </w:r>
      <w:proofErr w:type="spellStart"/>
      <w:r>
        <w:rPr>
          <w:rFonts w:ascii="TimesNewRomanPSMT" w:hAnsi="TimesNewRomanPSMT" w:cs="TimesNewRomanPSMT"/>
          <w:sz w:val="21"/>
          <w:szCs w:val="21"/>
        </w:rPr>
        <w:t>processes</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or</w:t>
      </w:r>
      <w:proofErr w:type="spellEnd"/>
      <w:r>
        <w:rPr>
          <w:rFonts w:ascii="TimesNewRomanPSMT" w:hAnsi="TimesNewRomanPSMT" w:cs="TimesNewRomanPSMT"/>
          <w:sz w:val="21"/>
          <w:szCs w:val="21"/>
        </w:rPr>
        <w:t xml:space="preserve"> business </w:t>
      </w:r>
      <w:proofErr w:type="spellStart"/>
      <w:r>
        <w:rPr>
          <w:rFonts w:ascii="TimesNewRomanPSMT" w:hAnsi="TimesNewRomanPSMT" w:cs="TimesNewRomanPSMT"/>
          <w:sz w:val="21"/>
          <w:szCs w:val="21"/>
        </w:rPr>
        <w:t>functions</w:t>
      </w:r>
      <w:proofErr w:type="spellEnd"/>
      <w:r>
        <w:rPr>
          <w:rFonts w:ascii="TimesNewRomanPSMT" w:hAnsi="TimesNewRomanPSMT" w:cs="TimesNewRomanPSMT"/>
          <w:sz w:val="21"/>
          <w:szCs w:val="21"/>
        </w:rPr>
        <w:t xml:space="preserve"> are </w:t>
      </w:r>
      <w:proofErr w:type="spellStart"/>
      <w:r>
        <w:rPr>
          <w:rFonts w:ascii="TimesNewRomanPSMT" w:hAnsi="TimesNewRomanPSMT" w:cs="TimesNewRomanPSMT"/>
          <w:sz w:val="21"/>
          <w:szCs w:val="21"/>
        </w:rPr>
        <w:t>assigned</w:t>
      </w:r>
      <w:proofErr w:type="spellEnd"/>
      <w:r>
        <w:rPr>
          <w:rFonts w:ascii="TimesNewRomanPSMT" w:hAnsi="TimesNewRomanPSMT" w:cs="TimesNewRomanPSMT"/>
          <w:sz w:val="21"/>
          <w:szCs w:val="21"/>
        </w:rPr>
        <w:t xml:space="preserve"> to a single business </w:t>
      </w:r>
      <w:proofErr w:type="spellStart"/>
      <w:r>
        <w:rPr>
          <w:rFonts w:ascii="TimesNewRomanPSMT" w:hAnsi="TimesNewRomanPSMT" w:cs="TimesNewRomanPSMT"/>
          <w:sz w:val="21"/>
          <w:szCs w:val="21"/>
        </w:rPr>
        <w:t>role</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with</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certain</w:t>
      </w:r>
      <w:proofErr w:type="spellEnd"/>
    </w:p>
    <w:p w:rsidR="00CD3107" w:rsidRDefault="00CD3107" w:rsidP="00CD3107">
      <w:pPr>
        <w:autoSpaceDE w:val="0"/>
        <w:autoSpaceDN w:val="0"/>
        <w:adjustRightInd w:val="0"/>
        <w:spacing w:before="0" w:line="240" w:lineRule="auto"/>
        <w:rPr>
          <w:rFonts w:ascii="TimesNewRomanPSMT" w:hAnsi="TimesNewRomanPSMT" w:cs="TimesNewRomanPSMT"/>
          <w:sz w:val="21"/>
          <w:szCs w:val="21"/>
        </w:rPr>
      </w:pPr>
      <w:proofErr w:type="spellStart"/>
      <w:r>
        <w:rPr>
          <w:rFonts w:ascii="TimesNewRomanPSMT" w:hAnsi="TimesNewRomanPSMT" w:cs="TimesNewRomanPSMT"/>
          <w:sz w:val="21"/>
          <w:szCs w:val="21"/>
        </w:rPr>
        <w:t>responsibilities</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or</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skills</w:t>
      </w:r>
      <w:proofErr w:type="spellEnd"/>
      <w:r>
        <w:rPr>
          <w:rFonts w:ascii="TimesNewRomanPSMT" w:hAnsi="TimesNewRomanPSMT" w:cs="TimesNewRomanPSMT"/>
          <w:sz w:val="21"/>
          <w:szCs w:val="21"/>
        </w:rPr>
        <w:t xml:space="preserve">. A business </w:t>
      </w:r>
      <w:proofErr w:type="spellStart"/>
      <w:r>
        <w:rPr>
          <w:rFonts w:ascii="TimesNewRomanPSMT" w:hAnsi="TimesNewRomanPSMT" w:cs="TimesNewRomanPSMT"/>
          <w:sz w:val="21"/>
          <w:szCs w:val="21"/>
        </w:rPr>
        <w:t>actor</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that</w:t>
      </w:r>
      <w:proofErr w:type="spellEnd"/>
      <w:r>
        <w:rPr>
          <w:rFonts w:ascii="TimesNewRomanPSMT" w:hAnsi="TimesNewRomanPSMT" w:cs="TimesNewRomanPSMT"/>
          <w:sz w:val="21"/>
          <w:szCs w:val="21"/>
        </w:rPr>
        <w:t xml:space="preserve"> is </w:t>
      </w:r>
      <w:proofErr w:type="spellStart"/>
      <w:r>
        <w:rPr>
          <w:rFonts w:ascii="TimesNewRomanPSMT" w:hAnsi="TimesNewRomanPSMT" w:cs="TimesNewRomanPSMT"/>
          <w:sz w:val="21"/>
          <w:szCs w:val="21"/>
        </w:rPr>
        <w:t>assigned</w:t>
      </w:r>
      <w:proofErr w:type="spellEnd"/>
      <w:r>
        <w:rPr>
          <w:rFonts w:ascii="TimesNewRomanPSMT" w:hAnsi="TimesNewRomanPSMT" w:cs="TimesNewRomanPSMT"/>
          <w:sz w:val="21"/>
          <w:szCs w:val="21"/>
        </w:rPr>
        <w:t xml:space="preserve"> to a business </w:t>
      </w:r>
      <w:proofErr w:type="spellStart"/>
      <w:r>
        <w:rPr>
          <w:rFonts w:ascii="TimesNewRomanPSMT" w:hAnsi="TimesNewRomanPSMT" w:cs="TimesNewRomanPSMT"/>
          <w:sz w:val="21"/>
          <w:szCs w:val="21"/>
        </w:rPr>
        <w:t>role</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ultimately</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performs</w:t>
      </w:r>
      <w:proofErr w:type="spellEnd"/>
    </w:p>
    <w:p w:rsidR="00CD3107" w:rsidRDefault="00CD3107" w:rsidP="00CD3107">
      <w:pPr>
        <w:autoSpaceDE w:val="0"/>
        <w:autoSpaceDN w:val="0"/>
        <w:adjustRightInd w:val="0"/>
        <w:spacing w:before="0" w:line="240" w:lineRule="auto"/>
        <w:rPr>
          <w:rFonts w:ascii="TimesNewRomanPSMT" w:hAnsi="TimesNewRomanPSMT" w:cs="TimesNewRomanPSMT"/>
          <w:sz w:val="21"/>
          <w:szCs w:val="21"/>
        </w:rPr>
      </w:pPr>
      <w:r>
        <w:rPr>
          <w:rFonts w:ascii="TimesNewRomanPSMT" w:hAnsi="TimesNewRomanPSMT" w:cs="TimesNewRomanPSMT"/>
          <w:sz w:val="21"/>
          <w:szCs w:val="21"/>
        </w:rPr>
        <w:t xml:space="preserve">the </w:t>
      </w:r>
      <w:proofErr w:type="spellStart"/>
      <w:r>
        <w:rPr>
          <w:rFonts w:ascii="TimesNewRomanPSMT" w:hAnsi="TimesNewRomanPSMT" w:cs="TimesNewRomanPSMT"/>
          <w:sz w:val="21"/>
          <w:szCs w:val="21"/>
        </w:rPr>
        <w:t>corresponding</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behavior</w:t>
      </w:r>
      <w:proofErr w:type="spellEnd"/>
      <w:r>
        <w:rPr>
          <w:rFonts w:ascii="TimesNewRomanPSMT" w:hAnsi="TimesNewRomanPSMT" w:cs="TimesNewRomanPSMT"/>
          <w:sz w:val="21"/>
          <w:szCs w:val="21"/>
        </w:rPr>
        <w:t xml:space="preserve">. In </w:t>
      </w:r>
      <w:proofErr w:type="spellStart"/>
      <w:r>
        <w:rPr>
          <w:rFonts w:ascii="TimesNewRomanPSMT" w:hAnsi="TimesNewRomanPSMT" w:cs="TimesNewRomanPSMT"/>
          <w:sz w:val="21"/>
          <w:szCs w:val="21"/>
        </w:rPr>
        <w:t>addition</w:t>
      </w:r>
      <w:proofErr w:type="spellEnd"/>
      <w:r>
        <w:rPr>
          <w:rFonts w:ascii="TimesNewRomanPSMT" w:hAnsi="TimesNewRomanPSMT" w:cs="TimesNewRomanPSMT"/>
          <w:sz w:val="21"/>
          <w:szCs w:val="21"/>
        </w:rPr>
        <w:t xml:space="preserve"> to the </w:t>
      </w:r>
      <w:proofErr w:type="spellStart"/>
      <w:r>
        <w:rPr>
          <w:rFonts w:ascii="TimesNewRomanPSMT" w:hAnsi="TimesNewRomanPSMT" w:cs="TimesNewRomanPSMT"/>
          <w:sz w:val="21"/>
          <w:szCs w:val="21"/>
        </w:rPr>
        <w:t>relation</w:t>
      </w:r>
      <w:proofErr w:type="spellEnd"/>
      <w:r>
        <w:rPr>
          <w:rFonts w:ascii="TimesNewRomanPSMT" w:hAnsi="TimesNewRomanPSMT" w:cs="TimesNewRomanPSMT"/>
          <w:sz w:val="21"/>
          <w:szCs w:val="21"/>
        </w:rPr>
        <w:t xml:space="preserve"> of a business </w:t>
      </w:r>
      <w:proofErr w:type="spellStart"/>
      <w:r>
        <w:rPr>
          <w:rFonts w:ascii="TimesNewRomanPSMT" w:hAnsi="TimesNewRomanPSMT" w:cs="TimesNewRomanPSMT"/>
          <w:sz w:val="21"/>
          <w:szCs w:val="21"/>
        </w:rPr>
        <w:t>role</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with</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behavior</w:t>
      </w:r>
      <w:proofErr w:type="spellEnd"/>
      <w:r>
        <w:rPr>
          <w:rFonts w:ascii="TimesNewRomanPSMT" w:hAnsi="TimesNewRomanPSMT" w:cs="TimesNewRomanPSMT"/>
          <w:sz w:val="21"/>
          <w:szCs w:val="21"/>
        </w:rPr>
        <w:t>, a</w:t>
      </w:r>
    </w:p>
    <w:p w:rsidR="00CD3107" w:rsidRDefault="00CD3107" w:rsidP="00CD3107">
      <w:pPr>
        <w:autoSpaceDE w:val="0"/>
        <w:autoSpaceDN w:val="0"/>
        <w:adjustRightInd w:val="0"/>
        <w:spacing w:before="0" w:line="240" w:lineRule="auto"/>
        <w:rPr>
          <w:rFonts w:ascii="TimesNewRomanPSMT" w:hAnsi="TimesNewRomanPSMT" w:cs="TimesNewRomanPSMT"/>
          <w:sz w:val="21"/>
          <w:szCs w:val="21"/>
        </w:rPr>
      </w:pPr>
      <w:r>
        <w:rPr>
          <w:rFonts w:ascii="TimesNewRomanPSMT" w:hAnsi="TimesNewRomanPSMT" w:cs="TimesNewRomanPSMT"/>
          <w:sz w:val="21"/>
          <w:szCs w:val="21"/>
        </w:rPr>
        <w:t xml:space="preserve">business </w:t>
      </w:r>
      <w:proofErr w:type="spellStart"/>
      <w:r>
        <w:rPr>
          <w:rFonts w:ascii="TimesNewRomanPSMT" w:hAnsi="TimesNewRomanPSMT" w:cs="TimesNewRomanPSMT"/>
          <w:sz w:val="21"/>
          <w:szCs w:val="21"/>
        </w:rPr>
        <w:t>role</w:t>
      </w:r>
      <w:proofErr w:type="spellEnd"/>
      <w:r>
        <w:rPr>
          <w:rFonts w:ascii="TimesNewRomanPSMT" w:hAnsi="TimesNewRomanPSMT" w:cs="TimesNewRomanPSMT"/>
          <w:sz w:val="21"/>
          <w:szCs w:val="21"/>
        </w:rPr>
        <w:t xml:space="preserve"> is </w:t>
      </w:r>
      <w:proofErr w:type="spellStart"/>
      <w:r>
        <w:rPr>
          <w:rFonts w:ascii="TimesNewRomanPSMT" w:hAnsi="TimesNewRomanPSMT" w:cs="TimesNewRomanPSMT"/>
          <w:sz w:val="21"/>
          <w:szCs w:val="21"/>
        </w:rPr>
        <w:t>also</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useful</w:t>
      </w:r>
      <w:proofErr w:type="spellEnd"/>
      <w:r>
        <w:rPr>
          <w:rFonts w:ascii="TimesNewRomanPSMT" w:hAnsi="TimesNewRomanPSMT" w:cs="TimesNewRomanPSMT"/>
          <w:sz w:val="21"/>
          <w:szCs w:val="21"/>
        </w:rPr>
        <w:t xml:space="preserve"> in a (</w:t>
      </w:r>
      <w:proofErr w:type="spellStart"/>
      <w:r>
        <w:rPr>
          <w:rFonts w:ascii="TimesNewRomanPSMT" w:hAnsi="TimesNewRomanPSMT" w:cs="TimesNewRomanPSMT"/>
          <w:sz w:val="21"/>
          <w:szCs w:val="21"/>
        </w:rPr>
        <w:t>structural</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organizational</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sense</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for</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instance</w:t>
      </w:r>
      <w:proofErr w:type="spellEnd"/>
      <w:r>
        <w:rPr>
          <w:rFonts w:ascii="TimesNewRomanPSMT" w:hAnsi="TimesNewRomanPSMT" w:cs="TimesNewRomanPSMT"/>
          <w:sz w:val="21"/>
          <w:szCs w:val="21"/>
        </w:rPr>
        <w:t xml:space="preserve">, in the </w:t>
      </w:r>
      <w:proofErr w:type="spellStart"/>
      <w:r>
        <w:rPr>
          <w:rFonts w:ascii="TimesNewRomanPSMT" w:hAnsi="TimesNewRomanPSMT" w:cs="TimesNewRomanPSMT"/>
          <w:sz w:val="21"/>
          <w:szCs w:val="21"/>
        </w:rPr>
        <w:t>division</w:t>
      </w:r>
      <w:proofErr w:type="spellEnd"/>
      <w:r>
        <w:rPr>
          <w:rFonts w:ascii="TimesNewRomanPSMT" w:hAnsi="TimesNewRomanPSMT" w:cs="TimesNewRomanPSMT"/>
          <w:sz w:val="21"/>
          <w:szCs w:val="21"/>
        </w:rPr>
        <w:t xml:space="preserve"> of</w:t>
      </w:r>
    </w:p>
    <w:p w:rsidR="00CD3107" w:rsidRDefault="00CD3107" w:rsidP="00CD3107">
      <w:pPr>
        <w:autoSpaceDE w:val="0"/>
        <w:autoSpaceDN w:val="0"/>
        <w:adjustRightInd w:val="0"/>
        <w:spacing w:before="0" w:line="240" w:lineRule="auto"/>
        <w:rPr>
          <w:rFonts w:ascii="TimesNewRomanPSMT" w:hAnsi="TimesNewRomanPSMT" w:cs="TimesNewRomanPSMT"/>
          <w:sz w:val="21"/>
          <w:szCs w:val="21"/>
        </w:rPr>
      </w:pPr>
      <w:proofErr w:type="spellStart"/>
      <w:r>
        <w:rPr>
          <w:rFonts w:ascii="TimesNewRomanPSMT" w:hAnsi="TimesNewRomanPSMT" w:cs="TimesNewRomanPSMT"/>
          <w:sz w:val="21"/>
          <w:szCs w:val="21"/>
        </w:rPr>
        <w:t>labor</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within</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an</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organization</w:t>
      </w:r>
      <w:proofErr w:type="spellEnd"/>
      <w:r>
        <w:rPr>
          <w:rFonts w:ascii="TimesNewRomanPSMT" w:hAnsi="TimesNewRomanPSMT" w:cs="TimesNewRomanPSMT"/>
          <w:sz w:val="21"/>
          <w:szCs w:val="21"/>
        </w:rPr>
        <w:t>.</w:t>
      </w:r>
    </w:p>
    <w:p w:rsidR="00CD3107" w:rsidRDefault="00CD3107" w:rsidP="00CD3107">
      <w:pPr>
        <w:autoSpaceDE w:val="0"/>
        <w:autoSpaceDN w:val="0"/>
        <w:adjustRightInd w:val="0"/>
        <w:spacing w:before="0" w:line="240" w:lineRule="auto"/>
        <w:rPr>
          <w:rFonts w:ascii="TimesNewRomanPSMT" w:hAnsi="TimesNewRomanPSMT" w:cs="TimesNewRomanPSMT"/>
          <w:sz w:val="21"/>
          <w:szCs w:val="21"/>
        </w:rPr>
      </w:pPr>
      <w:r>
        <w:rPr>
          <w:rFonts w:ascii="TimesNewRomanPSMT" w:hAnsi="TimesNewRomanPSMT" w:cs="TimesNewRomanPSMT"/>
          <w:sz w:val="21"/>
          <w:szCs w:val="21"/>
        </w:rPr>
        <w:t xml:space="preserve">A business </w:t>
      </w:r>
      <w:proofErr w:type="spellStart"/>
      <w:r>
        <w:rPr>
          <w:rFonts w:ascii="TimesNewRomanPSMT" w:hAnsi="TimesNewRomanPSMT" w:cs="TimesNewRomanPSMT"/>
          <w:sz w:val="21"/>
          <w:szCs w:val="21"/>
        </w:rPr>
        <w:t>role</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may</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be</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assigned</w:t>
      </w:r>
      <w:proofErr w:type="spellEnd"/>
      <w:r>
        <w:rPr>
          <w:rFonts w:ascii="TimesNewRomanPSMT" w:hAnsi="TimesNewRomanPSMT" w:cs="TimesNewRomanPSMT"/>
          <w:sz w:val="21"/>
          <w:szCs w:val="21"/>
        </w:rPr>
        <w:t xml:space="preserve"> to </w:t>
      </w:r>
      <w:proofErr w:type="spellStart"/>
      <w:r>
        <w:rPr>
          <w:rFonts w:ascii="TimesNewRomanPSMT" w:hAnsi="TimesNewRomanPSMT" w:cs="TimesNewRomanPSMT"/>
          <w:sz w:val="21"/>
          <w:szCs w:val="21"/>
        </w:rPr>
        <w:t>one</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or</w:t>
      </w:r>
      <w:proofErr w:type="spellEnd"/>
      <w:r>
        <w:rPr>
          <w:rFonts w:ascii="TimesNewRomanPSMT" w:hAnsi="TimesNewRomanPSMT" w:cs="TimesNewRomanPSMT"/>
          <w:sz w:val="21"/>
          <w:szCs w:val="21"/>
        </w:rPr>
        <w:t xml:space="preserve"> more business </w:t>
      </w:r>
      <w:proofErr w:type="spellStart"/>
      <w:r>
        <w:rPr>
          <w:rFonts w:ascii="TimesNewRomanPSMT" w:hAnsi="TimesNewRomanPSMT" w:cs="TimesNewRomanPSMT"/>
          <w:sz w:val="21"/>
          <w:szCs w:val="21"/>
        </w:rPr>
        <w:t>processes</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or</w:t>
      </w:r>
      <w:proofErr w:type="spellEnd"/>
      <w:r>
        <w:rPr>
          <w:rFonts w:ascii="TimesNewRomanPSMT" w:hAnsi="TimesNewRomanPSMT" w:cs="TimesNewRomanPSMT"/>
          <w:sz w:val="21"/>
          <w:szCs w:val="21"/>
        </w:rPr>
        <w:t xml:space="preserve"> business </w:t>
      </w:r>
      <w:proofErr w:type="spellStart"/>
      <w:r>
        <w:rPr>
          <w:rFonts w:ascii="TimesNewRomanPSMT" w:hAnsi="TimesNewRomanPSMT" w:cs="TimesNewRomanPSMT"/>
          <w:sz w:val="21"/>
          <w:szCs w:val="21"/>
        </w:rPr>
        <w:t>functions</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while</w:t>
      </w:r>
      <w:proofErr w:type="spellEnd"/>
    </w:p>
    <w:p w:rsidR="00CD3107" w:rsidRDefault="00CD3107" w:rsidP="00CD3107">
      <w:pPr>
        <w:autoSpaceDE w:val="0"/>
        <w:autoSpaceDN w:val="0"/>
        <w:adjustRightInd w:val="0"/>
        <w:spacing w:before="0" w:line="240" w:lineRule="auto"/>
        <w:rPr>
          <w:rFonts w:ascii="TimesNewRomanPSMT" w:hAnsi="TimesNewRomanPSMT" w:cs="TimesNewRomanPSMT"/>
          <w:sz w:val="21"/>
          <w:szCs w:val="21"/>
        </w:rPr>
      </w:pPr>
      <w:r>
        <w:rPr>
          <w:rFonts w:ascii="TimesNewRomanPSMT" w:hAnsi="TimesNewRomanPSMT" w:cs="TimesNewRomanPSMT"/>
          <w:sz w:val="21"/>
          <w:szCs w:val="21"/>
        </w:rPr>
        <w:t xml:space="preserve">a business </w:t>
      </w:r>
      <w:proofErr w:type="spellStart"/>
      <w:r>
        <w:rPr>
          <w:rFonts w:ascii="TimesNewRomanPSMT" w:hAnsi="TimesNewRomanPSMT" w:cs="TimesNewRomanPSMT"/>
          <w:sz w:val="21"/>
          <w:szCs w:val="21"/>
        </w:rPr>
        <w:t>actor</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may</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be</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assigned</w:t>
      </w:r>
      <w:proofErr w:type="spellEnd"/>
      <w:r>
        <w:rPr>
          <w:rFonts w:ascii="TimesNewRomanPSMT" w:hAnsi="TimesNewRomanPSMT" w:cs="TimesNewRomanPSMT"/>
          <w:sz w:val="21"/>
          <w:szCs w:val="21"/>
        </w:rPr>
        <w:t xml:space="preserve"> to a business </w:t>
      </w:r>
      <w:proofErr w:type="spellStart"/>
      <w:r>
        <w:rPr>
          <w:rFonts w:ascii="TimesNewRomanPSMT" w:hAnsi="TimesNewRomanPSMT" w:cs="TimesNewRomanPSMT"/>
          <w:sz w:val="21"/>
          <w:szCs w:val="21"/>
        </w:rPr>
        <w:t>role</w:t>
      </w:r>
      <w:proofErr w:type="spellEnd"/>
      <w:r>
        <w:rPr>
          <w:rFonts w:ascii="TimesNewRomanPSMT" w:hAnsi="TimesNewRomanPSMT" w:cs="TimesNewRomanPSMT"/>
          <w:sz w:val="21"/>
          <w:szCs w:val="21"/>
        </w:rPr>
        <w:t xml:space="preserve">. A business interface </w:t>
      </w:r>
      <w:proofErr w:type="spellStart"/>
      <w:r>
        <w:rPr>
          <w:rFonts w:ascii="TimesNewRomanPSMT" w:hAnsi="TimesNewRomanPSMT" w:cs="TimesNewRomanPSMT"/>
          <w:sz w:val="21"/>
          <w:szCs w:val="21"/>
        </w:rPr>
        <w:t>or</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an</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application</w:t>
      </w:r>
      <w:proofErr w:type="spellEnd"/>
    </w:p>
    <w:p w:rsidR="00CD3107" w:rsidRDefault="00CD3107" w:rsidP="00CD3107">
      <w:pPr>
        <w:rPr>
          <w:rFonts w:ascii="TimesNewRomanPSMT" w:hAnsi="TimesNewRomanPSMT" w:cs="TimesNewRomanPSMT"/>
          <w:sz w:val="21"/>
          <w:szCs w:val="21"/>
        </w:rPr>
      </w:pPr>
      <w:r>
        <w:rPr>
          <w:rFonts w:ascii="TimesNewRomanPSMT" w:hAnsi="TimesNewRomanPSMT" w:cs="TimesNewRomanPSMT"/>
          <w:sz w:val="21"/>
          <w:szCs w:val="21"/>
        </w:rPr>
        <w:t xml:space="preserve">interface </w:t>
      </w:r>
      <w:proofErr w:type="spellStart"/>
      <w:r>
        <w:rPr>
          <w:rFonts w:ascii="TimesNewRomanPSMT" w:hAnsi="TimesNewRomanPSMT" w:cs="TimesNewRomanPSMT"/>
          <w:sz w:val="21"/>
          <w:szCs w:val="21"/>
        </w:rPr>
        <w:t>may</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be</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used</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by</w:t>
      </w:r>
      <w:proofErr w:type="spellEnd"/>
      <w:r>
        <w:rPr>
          <w:rFonts w:ascii="TimesNewRomanPSMT" w:hAnsi="TimesNewRomanPSMT" w:cs="TimesNewRomanPSMT"/>
          <w:sz w:val="21"/>
          <w:szCs w:val="21"/>
        </w:rPr>
        <w:t xml:space="preserve"> a business </w:t>
      </w:r>
      <w:proofErr w:type="spellStart"/>
      <w:r>
        <w:rPr>
          <w:rFonts w:ascii="TimesNewRomanPSMT" w:hAnsi="TimesNewRomanPSMT" w:cs="TimesNewRomanPSMT"/>
          <w:sz w:val="21"/>
          <w:szCs w:val="21"/>
        </w:rPr>
        <w:t>role</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while</w:t>
      </w:r>
      <w:proofErr w:type="spellEnd"/>
      <w:r>
        <w:rPr>
          <w:rFonts w:ascii="TimesNewRomanPSMT" w:hAnsi="TimesNewRomanPSMT" w:cs="TimesNewRomanPSMT"/>
          <w:sz w:val="21"/>
          <w:szCs w:val="21"/>
        </w:rPr>
        <w:t xml:space="preserve"> a business interface </w:t>
      </w:r>
      <w:proofErr w:type="spellStart"/>
      <w:r>
        <w:rPr>
          <w:rFonts w:ascii="TimesNewRomanPSMT" w:hAnsi="TimesNewRomanPSMT" w:cs="TimesNewRomanPSMT"/>
          <w:sz w:val="21"/>
          <w:szCs w:val="21"/>
        </w:rPr>
        <w:t>may</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be</w:t>
      </w:r>
      <w:proofErr w:type="spellEnd"/>
      <w:r>
        <w:rPr>
          <w:rFonts w:ascii="TimesNewRomanPSMT" w:hAnsi="TimesNewRomanPSMT" w:cs="TimesNewRomanPSMT"/>
          <w:sz w:val="21"/>
          <w:szCs w:val="21"/>
        </w:rPr>
        <w:t xml:space="preserve"> part of a business</w:t>
      </w:r>
    </w:p>
    <w:p w:rsidR="00CD3107" w:rsidRDefault="00CD3107" w:rsidP="00CD3107">
      <w:pPr>
        <w:autoSpaceDE w:val="0"/>
        <w:autoSpaceDN w:val="0"/>
        <w:adjustRightInd w:val="0"/>
        <w:spacing w:before="0" w:line="240" w:lineRule="auto"/>
        <w:rPr>
          <w:rFonts w:ascii="TimesNewRomanPSMT" w:hAnsi="TimesNewRomanPSMT" w:cs="TimesNewRomanPSMT"/>
          <w:sz w:val="21"/>
          <w:szCs w:val="21"/>
        </w:rPr>
      </w:pPr>
      <w:proofErr w:type="spellStart"/>
      <w:r>
        <w:rPr>
          <w:rFonts w:ascii="TimesNewRomanPSMT" w:hAnsi="TimesNewRomanPSMT" w:cs="TimesNewRomanPSMT"/>
          <w:sz w:val="21"/>
          <w:szCs w:val="21"/>
        </w:rPr>
        <w:t>role</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through</w:t>
      </w:r>
      <w:proofErr w:type="spellEnd"/>
      <w:r>
        <w:rPr>
          <w:rFonts w:ascii="TimesNewRomanPSMT" w:hAnsi="TimesNewRomanPSMT" w:cs="TimesNewRomanPSMT"/>
          <w:sz w:val="21"/>
          <w:szCs w:val="21"/>
        </w:rPr>
        <w:t xml:space="preserve"> a </w:t>
      </w:r>
      <w:proofErr w:type="spellStart"/>
      <w:r>
        <w:rPr>
          <w:rFonts w:ascii="TimesNewRomanPSMT" w:hAnsi="TimesNewRomanPSMT" w:cs="TimesNewRomanPSMT"/>
          <w:sz w:val="21"/>
          <w:szCs w:val="21"/>
        </w:rPr>
        <w:t>composition</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relationship</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which</w:t>
      </w:r>
      <w:proofErr w:type="spellEnd"/>
      <w:r>
        <w:rPr>
          <w:rFonts w:ascii="TimesNewRomanPSMT" w:hAnsi="TimesNewRomanPSMT" w:cs="TimesNewRomanPSMT"/>
          <w:sz w:val="21"/>
          <w:szCs w:val="21"/>
        </w:rPr>
        <w:t xml:space="preserve"> is </w:t>
      </w:r>
      <w:proofErr w:type="spellStart"/>
      <w:r>
        <w:rPr>
          <w:rFonts w:ascii="TimesNewRomanPSMT" w:hAnsi="TimesNewRomanPSMT" w:cs="TimesNewRomanPSMT"/>
          <w:sz w:val="21"/>
          <w:szCs w:val="21"/>
        </w:rPr>
        <w:t>not</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shown</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explicitly</w:t>
      </w:r>
      <w:proofErr w:type="spellEnd"/>
      <w:r>
        <w:rPr>
          <w:rFonts w:ascii="TimesNewRomanPSMT" w:hAnsi="TimesNewRomanPSMT" w:cs="TimesNewRomanPSMT"/>
          <w:sz w:val="21"/>
          <w:szCs w:val="21"/>
        </w:rPr>
        <w:t xml:space="preserve"> in the interface </w:t>
      </w:r>
      <w:proofErr w:type="spellStart"/>
      <w:r>
        <w:rPr>
          <w:rFonts w:ascii="TimesNewRomanPSMT" w:hAnsi="TimesNewRomanPSMT" w:cs="TimesNewRomanPSMT"/>
          <w:sz w:val="21"/>
          <w:szCs w:val="21"/>
        </w:rPr>
        <w:t>notation</w:t>
      </w:r>
      <w:proofErr w:type="spellEnd"/>
      <w:r>
        <w:rPr>
          <w:rFonts w:ascii="TimesNewRomanPSMT" w:hAnsi="TimesNewRomanPSMT" w:cs="TimesNewRomanPSMT"/>
          <w:sz w:val="21"/>
          <w:szCs w:val="21"/>
        </w:rPr>
        <w:t>).</w:t>
      </w:r>
    </w:p>
    <w:p w:rsidR="00CD3107" w:rsidRDefault="00CD3107" w:rsidP="00CD3107">
      <w:pPr>
        <w:rPr>
          <w:rFonts w:ascii="TimesNewRomanPSMT" w:hAnsi="TimesNewRomanPSMT" w:cs="TimesNewRomanPSMT"/>
          <w:sz w:val="21"/>
          <w:szCs w:val="21"/>
        </w:rPr>
      </w:pPr>
      <w:r>
        <w:rPr>
          <w:rFonts w:ascii="TimesNewRomanPSMT" w:hAnsi="TimesNewRomanPSMT" w:cs="TimesNewRomanPSMT"/>
          <w:sz w:val="21"/>
          <w:szCs w:val="21"/>
        </w:rPr>
        <w:t xml:space="preserve">The name of a business </w:t>
      </w:r>
      <w:proofErr w:type="spellStart"/>
      <w:r>
        <w:rPr>
          <w:rFonts w:ascii="TimesNewRomanPSMT" w:hAnsi="TimesNewRomanPSMT" w:cs="TimesNewRomanPSMT"/>
          <w:sz w:val="21"/>
          <w:szCs w:val="21"/>
        </w:rPr>
        <w:t>role</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should</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preferably</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be</w:t>
      </w:r>
      <w:proofErr w:type="spellEnd"/>
      <w:r>
        <w:rPr>
          <w:rFonts w:ascii="TimesNewRomanPSMT" w:hAnsi="TimesNewRomanPSMT" w:cs="TimesNewRomanPSMT"/>
          <w:sz w:val="21"/>
          <w:szCs w:val="21"/>
        </w:rPr>
        <w:t xml:space="preserve"> a </w:t>
      </w:r>
      <w:proofErr w:type="spellStart"/>
      <w:r>
        <w:rPr>
          <w:rFonts w:ascii="TimesNewRomanPSMT" w:hAnsi="TimesNewRomanPSMT" w:cs="TimesNewRomanPSMT"/>
          <w:sz w:val="21"/>
          <w:szCs w:val="21"/>
        </w:rPr>
        <w:t>noun</w:t>
      </w:r>
      <w:proofErr w:type="spellEnd"/>
      <w:r>
        <w:rPr>
          <w:rFonts w:ascii="TimesNewRomanPSMT" w:hAnsi="TimesNewRomanPSMT" w:cs="TimesNewRomanPSMT"/>
          <w:sz w:val="21"/>
          <w:szCs w:val="21"/>
        </w:rPr>
        <w:t>.</w:t>
      </w:r>
    </w:p>
    <w:p w:rsidR="00CD3107" w:rsidRDefault="00A12F91" w:rsidP="00CD3107">
      <w:pPr>
        <w:rPr>
          <w:rFonts w:ascii="TimesNewRomanPSMT" w:hAnsi="TimesNewRomanPSMT" w:cs="TimesNewRomanPSMT"/>
          <w:sz w:val="21"/>
          <w:szCs w:val="21"/>
        </w:rPr>
      </w:pPr>
      <w:ins w:id="0" w:author="Arjan" w:date="2012-02-29T22:16:00Z">
        <w:r>
          <w:rPr>
            <w:rFonts w:ascii="TimesNewRomanPSMT" w:hAnsi="TimesNewRomanPSMT" w:cs="TimesNewRomanPSMT"/>
            <w:noProof/>
            <w:sz w:val="21"/>
            <w:szCs w:val="21"/>
            <w:lang w:eastAsia="nl-NL"/>
          </w:rPr>
          <w:drawing>
            <wp:anchor distT="0" distB="0" distL="114300" distR="114300" simplePos="0" relativeHeight="251661312" behindDoc="0" locked="0" layoutInCell="1" allowOverlap="1">
              <wp:simplePos x="0" y="0"/>
              <wp:positionH relativeFrom="column">
                <wp:posOffset>4358005</wp:posOffset>
              </wp:positionH>
              <wp:positionV relativeFrom="paragraph">
                <wp:posOffset>174625</wp:posOffset>
              </wp:positionV>
              <wp:extent cx="1847850" cy="942975"/>
              <wp:effectExtent l="19050" t="0" r="0" b="0"/>
              <wp:wrapSquare wrapText="bothSides"/>
              <wp:docPr id="5"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1847850" cy="942975"/>
                      </a:xfrm>
                      <a:prstGeom prst="rect">
                        <a:avLst/>
                      </a:prstGeom>
                      <a:noFill/>
                      <a:ln w="9525">
                        <a:noFill/>
                        <a:miter lim="800000"/>
                        <a:headEnd/>
                        <a:tailEnd/>
                      </a:ln>
                    </pic:spPr>
                  </pic:pic>
                </a:graphicData>
              </a:graphic>
            </wp:anchor>
          </w:drawing>
        </w:r>
      </w:ins>
    </w:p>
    <w:p w:rsidR="00CD3107" w:rsidRPr="00CD3107" w:rsidRDefault="00CD3107" w:rsidP="00CD3107">
      <w:pPr>
        <w:autoSpaceDE w:val="0"/>
        <w:autoSpaceDN w:val="0"/>
        <w:adjustRightInd w:val="0"/>
        <w:spacing w:before="0" w:line="240" w:lineRule="auto"/>
        <w:rPr>
          <w:rFonts w:ascii="Arial-BoldMT" w:hAnsi="Arial-BoldMT" w:cs="Arial-BoldMT"/>
          <w:b/>
          <w:bCs/>
          <w:i/>
          <w:sz w:val="21"/>
          <w:szCs w:val="21"/>
        </w:rPr>
      </w:pPr>
      <w:proofErr w:type="spellStart"/>
      <w:r w:rsidRPr="00CD3107">
        <w:rPr>
          <w:rFonts w:ascii="Arial-BoldMT" w:hAnsi="Arial-BoldMT" w:cs="Arial-BoldMT"/>
          <w:b/>
          <w:bCs/>
          <w:i/>
          <w:sz w:val="21"/>
          <w:szCs w:val="21"/>
        </w:rPr>
        <w:t>Example</w:t>
      </w:r>
      <w:proofErr w:type="spellEnd"/>
    </w:p>
    <w:p w:rsidR="00CD3107" w:rsidRPr="00CD3107" w:rsidRDefault="00CD3107" w:rsidP="00CD3107">
      <w:pPr>
        <w:autoSpaceDE w:val="0"/>
        <w:autoSpaceDN w:val="0"/>
        <w:adjustRightInd w:val="0"/>
        <w:spacing w:before="0" w:line="240" w:lineRule="auto"/>
      </w:pPr>
      <w:r>
        <w:rPr>
          <w:rFonts w:ascii="TimesNewRomanPSMT" w:hAnsi="TimesNewRomanPSMT" w:cs="TimesNewRomanPSMT"/>
          <w:sz w:val="21"/>
          <w:szCs w:val="21"/>
        </w:rPr>
        <w:t xml:space="preserve">In the model </w:t>
      </w:r>
      <w:proofErr w:type="spellStart"/>
      <w:r>
        <w:rPr>
          <w:rFonts w:ascii="TimesNewRomanPSMT" w:hAnsi="TimesNewRomanPSMT" w:cs="TimesNewRomanPSMT"/>
          <w:sz w:val="21"/>
          <w:szCs w:val="21"/>
        </w:rPr>
        <w:t>below</w:t>
      </w:r>
      <w:proofErr w:type="spellEnd"/>
      <w:r>
        <w:rPr>
          <w:rFonts w:ascii="TimesNewRomanPSMT" w:hAnsi="TimesNewRomanPSMT" w:cs="TimesNewRomanPSMT"/>
          <w:sz w:val="21"/>
          <w:szCs w:val="21"/>
        </w:rPr>
        <w:t xml:space="preserve">, the business </w:t>
      </w:r>
      <w:proofErr w:type="spellStart"/>
      <w:r>
        <w:rPr>
          <w:rFonts w:ascii="TimesNewRomanPSMT" w:hAnsi="TimesNewRomanPSMT" w:cs="TimesNewRomanPSMT"/>
          <w:sz w:val="21"/>
          <w:szCs w:val="21"/>
        </w:rPr>
        <w:t>role</w:t>
      </w:r>
      <w:proofErr w:type="spellEnd"/>
      <w:r>
        <w:rPr>
          <w:rFonts w:ascii="TimesNewRomanPSMT" w:hAnsi="TimesNewRomanPSMT" w:cs="TimesNewRomanPSMT"/>
          <w:sz w:val="21"/>
          <w:szCs w:val="21"/>
        </w:rPr>
        <w:t xml:space="preserve"> </w:t>
      </w:r>
      <w:r>
        <w:rPr>
          <w:rFonts w:ascii="ArialMT" w:hAnsi="ArialMT" w:cs="ArialMT"/>
          <w:sz w:val="18"/>
          <w:szCs w:val="18"/>
        </w:rPr>
        <w:t xml:space="preserve">Insurance </w:t>
      </w:r>
      <w:proofErr w:type="spellStart"/>
      <w:r>
        <w:rPr>
          <w:rFonts w:ascii="ArialMT" w:hAnsi="ArialMT" w:cs="ArialMT"/>
          <w:sz w:val="18"/>
          <w:szCs w:val="18"/>
        </w:rPr>
        <w:t>Seller</w:t>
      </w:r>
      <w:proofErr w:type="spellEnd"/>
      <w:r>
        <w:rPr>
          <w:rFonts w:ascii="ArialMT" w:hAnsi="ArialMT" w:cs="ArialMT"/>
          <w:sz w:val="18"/>
          <w:szCs w:val="18"/>
        </w:rPr>
        <w:t xml:space="preserve"> </w:t>
      </w:r>
      <w:r>
        <w:rPr>
          <w:rFonts w:ascii="TimesNewRomanPSMT" w:hAnsi="TimesNewRomanPSMT" w:cs="TimesNewRomanPSMT"/>
          <w:sz w:val="21"/>
          <w:szCs w:val="21"/>
        </w:rPr>
        <w:t xml:space="preserve">is </w:t>
      </w:r>
      <w:proofErr w:type="spellStart"/>
      <w:r>
        <w:rPr>
          <w:rFonts w:ascii="TimesNewRomanPSMT" w:hAnsi="TimesNewRomanPSMT" w:cs="TimesNewRomanPSMT"/>
          <w:sz w:val="21"/>
          <w:szCs w:val="21"/>
        </w:rPr>
        <w:t>fulfilled</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by</w:t>
      </w:r>
      <w:proofErr w:type="spellEnd"/>
      <w:r>
        <w:rPr>
          <w:rFonts w:ascii="TimesNewRomanPSMT" w:hAnsi="TimesNewRomanPSMT" w:cs="TimesNewRomanPSMT"/>
          <w:sz w:val="21"/>
          <w:szCs w:val="21"/>
        </w:rPr>
        <w:t xml:space="preserve"> the </w:t>
      </w:r>
      <w:r>
        <w:rPr>
          <w:rFonts w:ascii="ArialMT" w:hAnsi="ArialMT" w:cs="ArialMT"/>
          <w:sz w:val="18"/>
          <w:szCs w:val="18"/>
        </w:rPr>
        <w:t xml:space="preserve">Insurance </w:t>
      </w:r>
      <w:proofErr w:type="spellStart"/>
      <w:r>
        <w:rPr>
          <w:rFonts w:ascii="ArialMT" w:hAnsi="ArialMT" w:cs="ArialMT"/>
          <w:sz w:val="18"/>
          <w:szCs w:val="18"/>
        </w:rPr>
        <w:t>Department</w:t>
      </w:r>
      <w:proofErr w:type="spellEnd"/>
      <w:r>
        <w:rPr>
          <w:rFonts w:ascii="ArialMT" w:hAnsi="ArialMT" w:cs="ArialMT"/>
          <w:sz w:val="18"/>
          <w:szCs w:val="18"/>
        </w:rPr>
        <w:t xml:space="preserve"> </w:t>
      </w:r>
      <w:proofErr w:type="spellStart"/>
      <w:r>
        <w:rPr>
          <w:rFonts w:ascii="TimesNewRomanPSMT" w:hAnsi="TimesNewRomanPSMT" w:cs="TimesNewRomanPSMT"/>
          <w:sz w:val="21"/>
          <w:szCs w:val="21"/>
        </w:rPr>
        <w:t>actor</w:t>
      </w:r>
      <w:proofErr w:type="spellEnd"/>
      <w:r>
        <w:rPr>
          <w:rFonts w:ascii="TimesNewRomanPSMT" w:hAnsi="TimesNewRomanPSMT" w:cs="TimesNewRomanPSMT"/>
          <w:sz w:val="21"/>
          <w:szCs w:val="21"/>
        </w:rPr>
        <w:t xml:space="preserve"> and has </w:t>
      </w:r>
      <w:proofErr w:type="spellStart"/>
      <w:r>
        <w:rPr>
          <w:rFonts w:ascii="ArialMT" w:hAnsi="ArialMT" w:cs="ArialMT"/>
          <w:sz w:val="18"/>
          <w:szCs w:val="18"/>
        </w:rPr>
        <w:t>telephone</w:t>
      </w:r>
      <w:proofErr w:type="spellEnd"/>
      <w:r>
        <w:rPr>
          <w:rFonts w:ascii="ArialMT" w:hAnsi="ArialMT" w:cs="ArialMT"/>
          <w:sz w:val="18"/>
          <w:szCs w:val="18"/>
        </w:rPr>
        <w:t xml:space="preserve"> </w:t>
      </w:r>
      <w:r>
        <w:rPr>
          <w:rFonts w:ascii="TimesNewRomanPSMT" w:hAnsi="TimesNewRomanPSMT" w:cs="TimesNewRomanPSMT"/>
          <w:sz w:val="21"/>
          <w:szCs w:val="21"/>
        </w:rPr>
        <w:t xml:space="preserve">as a </w:t>
      </w:r>
      <w:proofErr w:type="spellStart"/>
      <w:r>
        <w:rPr>
          <w:rFonts w:ascii="TimesNewRomanPSMT" w:hAnsi="TimesNewRomanPSMT" w:cs="TimesNewRomanPSMT"/>
          <w:sz w:val="21"/>
          <w:szCs w:val="21"/>
        </w:rPr>
        <w:t>provided</w:t>
      </w:r>
      <w:proofErr w:type="spellEnd"/>
      <w:r>
        <w:rPr>
          <w:rFonts w:ascii="TimesNewRomanPSMT" w:hAnsi="TimesNewRomanPSMT" w:cs="TimesNewRomanPSMT"/>
          <w:sz w:val="21"/>
          <w:szCs w:val="21"/>
        </w:rPr>
        <w:t xml:space="preserve"> interface. The business </w:t>
      </w:r>
      <w:proofErr w:type="spellStart"/>
      <w:r>
        <w:rPr>
          <w:rFonts w:ascii="TimesNewRomanPSMT" w:hAnsi="TimesNewRomanPSMT" w:cs="TimesNewRomanPSMT"/>
          <w:sz w:val="21"/>
          <w:szCs w:val="21"/>
        </w:rPr>
        <w:t>role</w:t>
      </w:r>
      <w:proofErr w:type="spellEnd"/>
      <w:r>
        <w:rPr>
          <w:rFonts w:ascii="TimesNewRomanPSMT" w:hAnsi="TimesNewRomanPSMT" w:cs="TimesNewRomanPSMT"/>
          <w:sz w:val="21"/>
          <w:szCs w:val="21"/>
        </w:rPr>
        <w:t xml:space="preserve"> </w:t>
      </w:r>
      <w:r>
        <w:rPr>
          <w:rFonts w:ascii="ArialMT" w:hAnsi="ArialMT" w:cs="ArialMT"/>
          <w:sz w:val="18"/>
          <w:szCs w:val="18"/>
        </w:rPr>
        <w:t xml:space="preserve">Insurance </w:t>
      </w:r>
      <w:proofErr w:type="spellStart"/>
      <w:r>
        <w:rPr>
          <w:rFonts w:ascii="ArialMT" w:hAnsi="ArialMT" w:cs="ArialMT"/>
          <w:sz w:val="18"/>
          <w:szCs w:val="18"/>
        </w:rPr>
        <w:t>Buyer</w:t>
      </w:r>
      <w:proofErr w:type="spellEnd"/>
      <w:r>
        <w:rPr>
          <w:rFonts w:ascii="ArialMT" w:hAnsi="ArialMT" w:cs="ArialMT"/>
          <w:sz w:val="18"/>
          <w:szCs w:val="18"/>
        </w:rPr>
        <w:t xml:space="preserve"> </w:t>
      </w:r>
      <w:r>
        <w:rPr>
          <w:rFonts w:ascii="TimesNewRomanPSMT" w:hAnsi="TimesNewRomanPSMT" w:cs="TimesNewRomanPSMT"/>
          <w:sz w:val="21"/>
          <w:szCs w:val="21"/>
        </w:rPr>
        <w:t xml:space="preserve">is </w:t>
      </w:r>
      <w:proofErr w:type="spellStart"/>
      <w:r>
        <w:rPr>
          <w:rFonts w:ascii="TimesNewRomanPSMT" w:hAnsi="TimesNewRomanPSMT" w:cs="TimesNewRomanPSMT"/>
          <w:sz w:val="21"/>
          <w:szCs w:val="21"/>
        </w:rPr>
        <w:t>fulfilled</w:t>
      </w:r>
      <w:proofErr w:type="spellEnd"/>
      <w:r>
        <w:rPr>
          <w:rFonts w:ascii="TimesNewRomanPSMT" w:hAnsi="TimesNewRomanPSMT" w:cs="TimesNewRomanPSMT"/>
          <w:sz w:val="21"/>
          <w:szCs w:val="21"/>
        </w:rPr>
        <w:t xml:space="preserve"> </w:t>
      </w:r>
      <w:proofErr w:type="spellStart"/>
      <w:r>
        <w:rPr>
          <w:rFonts w:ascii="TimesNewRomanPSMT" w:hAnsi="TimesNewRomanPSMT" w:cs="TimesNewRomanPSMT"/>
          <w:sz w:val="21"/>
          <w:szCs w:val="21"/>
        </w:rPr>
        <w:t>by</w:t>
      </w:r>
      <w:proofErr w:type="spellEnd"/>
      <w:r>
        <w:rPr>
          <w:rFonts w:ascii="TimesNewRomanPSMT" w:hAnsi="TimesNewRomanPSMT" w:cs="TimesNewRomanPSMT"/>
          <w:sz w:val="21"/>
          <w:szCs w:val="21"/>
        </w:rPr>
        <w:t xml:space="preserve"> the </w:t>
      </w:r>
      <w:proofErr w:type="spellStart"/>
      <w:r>
        <w:rPr>
          <w:rFonts w:ascii="ArialMT" w:hAnsi="ArialMT" w:cs="ArialMT"/>
          <w:sz w:val="18"/>
          <w:szCs w:val="18"/>
        </w:rPr>
        <w:t>Customer</w:t>
      </w:r>
      <w:proofErr w:type="spellEnd"/>
      <w:r>
        <w:rPr>
          <w:rFonts w:ascii="ArialMT" w:hAnsi="ArialMT" w:cs="ArialMT"/>
          <w:sz w:val="18"/>
          <w:szCs w:val="18"/>
        </w:rPr>
        <w:t xml:space="preserve"> </w:t>
      </w:r>
      <w:proofErr w:type="spellStart"/>
      <w:r>
        <w:rPr>
          <w:rFonts w:ascii="TimesNewRomanPSMT" w:hAnsi="TimesNewRomanPSMT" w:cs="TimesNewRomanPSMT"/>
          <w:sz w:val="21"/>
          <w:szCs w:val="21"/>
        </w:rPr>
        <w:t>actor</w:t>
      </w:r>
      <w:proofErr w:type="spellEnd"/>
      <w:r>
        <w:rPr>
          <w:rFonts w:ascii="TimesNewRomanPSMT" w:hAnsi="TimesNewRomanPSMT" w:cs="TimesNewRomanPSMT"/>
          <w:sz w:val="21"/>
          <w:szCs w:val="21"/>
        </w:rPr>
        <w:t xml:space="preserve">, and has </w:t>
      </w:r>
      <w:proofErr w:type="spellStart"/>
      <w:r>
        <w:rPr>
          <w:rFonts w:ascii="ArialMT" w:hAnsi="ArialMT" w:cs="ArialMT"/>
          <w:sz w:val="18"/>
          <w:szCs w:val="18"/>
        </w:rPr>
        <w:t>telephone</w:t>
      </w:r>
      <w:proofErr w:type="spellEnd"/>
      <w:r>
        <w:rPr>
          <w:rFonts w:ascii="ArialMT" w:hAnsi="ArialMT" w:cs="ArialMT"/>
          <w:sz w:val="18"/>
          <w:szCs w:val="18"/>
        </w:rPr>
        <w:t xml:space="preserve"> </w:t>
      </w:r>
      <w:r>
        <w:rPr>
          <w:rFonts w:ascii="TimesNewRomanPSMT" w:hAnsi="TimesNewRomanPSMT" w:cs="TimesNewRomanPSMT"/>
          <w:sz w:val="21"/>
          <w:szCs w:val="21"/>
        </w:rPr>
        <w:t xml:space="preserve">as a </w:t>
      </w:r>
      <w:proofErr w:type="spellStart"/>
      <w:r>
        <w:rPr>
          <w:rFonts w:ascii="TimesNewRomanPSMT" w:hAnsi="TimesNewRomanPSMT" w:cs="TimesNewRomanPSMT"/>
          <w:sz w:val="21"/>
          <w:szCs w:val="21"/>
        </w:rPr>
        <w:t>required</w:t>
      </w:r>
      <w:proofErr w:type="spellEnd"/>
      <w:r>
        <w:rPr>
          <w:rFonts w:ascii="TimesNewRomanPSMT" w:hAnsi="TimesNewRomanPSMT" w:cs="TimesNewRomanPSMT"/>
          <w:sz w:val="21"/>
          <w:szCs w:val="21"/>
        </w:rPr>
        <w:t xml:space="preserve"> interface.</w:t>
      </w:r>
    </w:p>
    <w:p w:rsidR="00221843" w:rsidRPr="00221843" w:rsidRDefault="00221843" w:rsidP="009A1F4B">
      <w:pPr>
        <w:rPr>
          <w:i/>
        </w:rPr>
      </w:pPr>
    </w:p>
    <w:sectPr w:rsidR="00221843" w:rsidRPr="00221843" w:rsidSect="00F86001">
      <w:headerReference w:type="default" r:id="rId12"/>
      <w:footerReference w:type="default" r:id="rId13"/>
      <w:pgSz w:w="11906" w:h="16838"/>
      <w:pgMar w:top="1985"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2F91" w:rsidRDefault="00A12F91" w:rsidP="008B6B0D">
      <w:pPr>
        <w:spacing w:before="0" w:line="240" w:lineRule="auto"/>
      </w:pPr>
      <w:r>
        <w:separator/>
      </w:r>
    </w:p>
  </w:endnote>
  <w:endnote w:type="continuationSeparator" w:id="0">
    <w:p w:rsidR="00A12F91" w:rsidRDefault="00A12F91" w:rsidP="008B6B0D">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ArialMT">
    <w:altName w:val="Arial"/>
    <w:charset w:val="00"/>
    <w:family w:val="swiss"/>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21597718"/>
      <w:docPartObj>
        <w:docPartGallery w:val="Page Numbers (Bottom of Page)"/>
        <w:docPartUnique/>
      </w:docPartObj>
    </w:sdtPr>
    <w:sdtContent>
      <w:p w:rsidR="00221843" w:rsidRPr="00F86001" w:rsidRDefault="00CD6C15" w:rsidP="00F86001">
        <w:pPr>
          <w:pStyle w:val="Voettekst"/>
          <w:jc w:val="center"/>
          <w:rPr>
            <w:sz w:val="18"/>
            <w:szCs w:val="18"/>
          </w:rPr>
        </w:pPr>
        <w:r w:rsidRPr="00F86001">
          <w:rPr>
            <w:sz w:val="18"/>
            <w:szCs w:val="18"/>
          </w:rPr>
          <w:fldChar w:fldCharType="begin"/>
        </w:r>
        <w:r w:rsidR="00221843" w:rsidRPr="00F86001">
          <w:rPr>
            <w:sz w:val="18"/>
            <w:szCs w:val="18"/>
          </w:rPr>
          <w:instrText xml:space="preserve"> PAGE   \* MERGEFORMAT </w:instrText>
        </w:r>
        <w:r w:rsidRPr="00F86001">
          <w:rPr>
            <w:sz w:val="18"/>
            <w:szCs w:val="18"/>
          </w:rPr>
          <w:fldChar w:fldCharType="separate"/>
        </w:r>
        <w:r w:rsidR="00E47A20">
          <w:rPr>
            <w:noProof/>
            <w:sz w:val="18"/>
            <w:szCs w:val="18"/>
          </w:rPr>
          <w:t>5</w:t>
        </w:r>
        <w:r w:rsidRPr="00F86001">
          <w:rPr>
            <w:sz w:val="18"/>
            <w:szCs w:val="18"/>
          </w:rPr>
          <w:fldChar w:fldCharType="end"/>
        </w:r>
        <w:r w:rsidR="00221843" w:rsidRPr="00F86001">
          <w:rPr>
            <w:sz w:val="18"/>
            <w:szCs w:val="18"/>
          </w:rPr>
          <w:t xml:space="preserve"> / </w:t>
        </w:r>
        <w:fldSimple w:instr=" NUMPAGES   \* MERGEFORMAT ">
          <w:r w:rsidR="00E47A20" w:rsidRPr="00E47A20">
            <w:rPr>
              <w:noProof/>
              <w:sz w:val="18"/>
              <w:szCs w:val="18"/>
            </w:rPr>
            <w:t>5</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2F91" w:rsidRDefault="00A12F91" w:rsidP="008B6B0D">
      <w:pPr>
        <w:spacing w:before="0" w:line="240" w:lineRule="auto"/>
      </w:pPr>
      <w:r>
        <w:separator/>
      </w:r>
    </w:p>
  </w:footnote>
  <w:footnote w:type="continuationSeparator" w:id="0">
    <w:p w:rsidR="00A12F91" w:rsidRDefault="00A12F91" w:rsidP="008B6B0D">
      <w:pPr>
        <w:spacing w:before="0" w:line="240" w:lineRule="auto"/>
      </w:pPr>
      <w:r>
        <w:continuationSeparator/>
      </w:r>
    </w:p>
  </w:footnote>
  <w:footnote w:id="1">
    <w:p w:rsidR="00221843" w:rsidRDefault="00221843">
      <w:pPr>
        <w:pStyle w:val="Voetnoottekst"/>
      </w:pPr>
      <w:r>
        <w:rPr>
          <w:rStyle w:val="Voetnootmarkering"/>
        </w:rPr>
        <w:footnoteRef/>
      </w:r>
      <w:r>
        <w:t xml:space="preserve"> GEMMA Procesarchitectuur 2.0 (KING, 9-5-2011)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843" w:rsidRDefault="00221843">
    <w:pPr>
      <w:pStyle w:val="Koptekst"/>
    </w:pPr>
    <w:r w:rsidRPr="008B6B0D">
      <w:rPr>
        <w:noProof/>
        <w:lang w:eastAsia="nl-NL"/>
      </w:rPr>
      <w:drawing>
        <wp:anchor distT="0" distB="107950" distL="114300" distR="114300" simplePos="0" relativeHeight="251659264" behindDoc="0" locked="0" layoutInCell="1" allowOverlap="1">
          <wp:simplePos x="0" y="0"/>
          <wp:positionH relativeFrom="column">
            <wp:posOffset>4577080</wp:posOffset>
          </wp:positionH>
          <wp:positionV relativeFrom="paragraph">
            <wp:posOffset>-173355</wp:posOffset>
          </wp:positionV>
          <wp:extent cx="1733550" cy="866775"/>
          <wp:effectExtent l="19050" t="0" r="0" b="0"/>
          <wp:wrapSquare wrapText="bothSides"/>
          <wp:docPr id="1" name="Afbeelding 0" descr="KING-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NG-logo.png"/>
                  <pic:cNvPicPr/>
                </pic:nvPicPr>
                <pic:blipFill>
                  <a:blip r:embed="rId1"/>
                  <a:stretch>
                    <a:fillRect/>
                  </a:stretch>
                </pic:blipFill>
                <pic:spPr>
                  <a:xfrm>
                    <a:off x="0" y="0"/>
                    <a:ext cx="1733550" cy="866775"/>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E127F1"/>
    <w:multiLevelType w:val="hybridMultilevel"/>
    <w:tmpl w:val="D67E42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7A65529F"/>
    <w:multiLevelType w:val="hybridMultilevel"/>
    <w:tmpl w:val="D1E25C2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7CED5611"/>
    <w:multiLevelType w:val="hybridMultilevel"/>
    <w:tmpl w:val="837EDFEC"/>
    <w:lvl w:ilvl="0" w:tplc="CF50A4E6">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08"/>
  <w:hyphenationZone w:val="425"/>
  <w:characterSpacingControl w:val="doNotCompress"/>
  <w:footnotePr>
    <w:footnote w:id="-1"/>
    <w:footnote w:id="0"/>
  </w:footnotePr>
  <w:endnotePr>
    <w:endnote w:id="-1"/>
    <w:endnote w:id="0"/>
  </w:endnotePr>
  <w:compat/>
  <w:rsids>
    <w:rsidRoot w:val="008B6B0D"/>
    <w:rsid w:val="000237E3"/>
    <w:rsid w:val="00057FBE"/>
    <w:rsid w:val="000631C4"/>
    <w:rsid w:val="000F3956"/>
    <w:rsid w:val="001414EC"/>
    <w:rsid w:val="001613F1"/>
    <w:rsid w:val="001B0F6B"/>
    <w:rsid w:val="001F3E19"/>
    <w:rsid w:val="00203D84"/>
    <w:rsid w:val="00221843"/>
    <w:rsid w:val="002557D4"/>
    <w:rsid w:val="002B101F"/>
    <w:rsid w:val="00326E1E"/>
    <w:rsid w:val="00353F91"/>
    <w:rsid w:val="003A79FC"/>
    <w:rsid w:val="00413E96"/>
    <w:rsid w:val="004C51D4"/>
    <w:rsid w:val="004D72EA"/>
    <w:rsid w:val="00544DB4"/>
    <w:rsid w:val="006E77ED"/>
    <w:rsid w:val="00700F53"/>
    <w:rsid w:val="0074473D"/>
    <w:rsid w:val="00750DE8"/>
    <w:rsid w:val="00807252"/>
    <w:rsid w:val="00833773"/>
    <w:rsid w:val="008A7898"/>
    <w:rsid w:val="008B6B0D"/>
    <w:rsid w:val="008C65B0"/>
    <w:rsid w:val="008D24EE"/>
    <w:rsid w:val="008E05EF"/>
    <w:rsid w:val="009747B2"/>
    <w:rsid w:val="00975216"/>
    <w:rsid w:val="00981BF2"/>
    <w:rsid w:val="009A1F4B"/>
    <w:rsid w:val="009A2C1A"/>
    <w:rsid w:val="00A11F6B"/>
    <w:rsid w:val="00A12F91"/>
    <w:rsid w:val="00A15B78"/>
    <w:rsid w:val="00A23056"/>
    <w:rsid w:val="00A4449A"/>
    <w:rsid w:val="00A45C3D"/>
    <w:rsid w:val="00B94363"/>
    <w:rsid w:val="00BA4368"/>
    <w:rsid w:val="00C405A3"/>
    <w:rsid w:val="00C440F0"/>
    <w:rsid w:val="00C94CD6"/>
    <w:rsid w:val="00CD1EF3"/>
    <w:rsid w:val="00CD3107"/>
    <w:rsid w:val="00CD6C15"/>
    <w:rsid w:val="00CF0FF9"/>
    <w:rsid w:val="00D310B0"/>
    <w:rsid w:val="00D946A9"/>
    <w:rsid w:val="00DF404E"/>
    <w:rsid w:val="00E0013B"/>
    <w:rsid w:val="00E455B6"/>
    <w:rsid w:val="00E47A20"/>
    <w:rsid w:val="00E62543"/>
    <w:rsid w:val="00E7577B"/>
    <w:rsid w:val="00F0592F"/>
    <w:rsid w:val="00F155F0"/>
    <w:rsid w:val="00F24538"/>
    <w:rsid w:val="00F2537B"/>
    <w:rsid w:val="00F26473"/>
    <w:rsid w:val="00F744FB"/>
    <w:rsid w:val="00F85DCE"/>
    <w:rsid w:val="00F86001"/>
    <w:rsid w:val="00FB0C6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81BF2"/>
    <w:pPr>
      <w:spacing w:before="60" w:after="0"/>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8B6B0D"/>
    <w:pPr>
      <w:tabs>
        <w:tab w:val="center" w:pos="4536"/>
        <w:tab w:val="right" w:pos="9072"/>
      </w:tabs>
      <w:spacing w:before="0" w:line="240" w:lineRule="auto"/>
    </w:pPr>
  </w:style>
  <w:style w:type="character" w:customStyle="1" w:styleId="KoptekstChar">
    <w:name w:val="Koptekst Char"/>
    <w:basedOn w:val="Standaardalinea-lettertype"/>
    <w:link w:val="Koptekst"/>
    <w:uiPriority w:val="99"/>
    <w:semiHidden/>
    <w:rsid w:val="008B6B0D"/>
  </w:style>
  <w:style w:type="paragraph" w:styleId="Voettekst">
    <w:name w:val="footer"/>
    <w:basedOn w:val="Standaard"/>
    <w:link w:val="VoettekstChar"/>
    <w:uiPriority w:val="99"/>
    <w:unhideWhenUsed/>
    <w:rsid w:val="008B6B0D"/>
    <w:pPr>
      <w:tabs>
        <w:tab w:val="center" w:pos="4536"/>
        <w:tab w:val="right" w:pos="9072"/>
      </w:tabs>
      <w:spacing w:before="0" w:line="240" w:lineRule="auto"/>
    </w:pPr>
  </w:style>
  <w:style w:type="character" w:customStyle="1" w:styleId="VoettekstChar">
    <w:name w:val="Voettekst Char"/>
    <w:basedOn w:val="Standaardalinea-lettertype"/>
    <w:link w:val="Voettekst"/>
    <w:uiPriority w:val="99"/>
    <w:rsid w:val="008B6B0D"/>
  </w:style>
  <w:style w:type="paragraph" w:styleId="Lijstalinea">
    <w:name w:val="List Paragraph"/>
    <w:basedOn w:val="Standaard"/>
    <w:uiPriority w:val="34"/>
    <w:qFormat/>
    <w:rsid w:val="008B6B0D"/>
    <w:pPr>
      <w:ind w:left="720"/>
      <w:contextualSpacing/>
    </w:pPr>
  </w:style>
  <w:style w:type="paragraph" w:styleId="Ballontekst">
    <w:name w:val="Balloon Text"/>
    <w:basedOn w:val="Standaard"/>
    <w:link w:val="BallontekstChar"/>
    <w:uiPriority w:val="99"/>
    <w:semiHidden/>
    <w:unhideWhenUsed/>
    <w:rsid w:val="00FB0C60"/>
    <w:pPr>
      <w:spacing w:before="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B0C60"/>
    <w:rPr>
      <w:rFonts w:ascii="Tahoma" w:hAnsi="Tahoma" w:cs="Tahoma"/>
      <w:sz w:val="16"/>
      <w:szCs w:val="16"/>
    </w:rPr>
  </w:style>
  <w:style w:type="paragraph" w:styleId="Documentstructuur">
    <w:name w:val="Document Map"/>
    <w:basedOn w:val="Standaard"/>
    <w:link w:val="DocumentstructuurChar"/>
    <w:uiPriority w:val="99"/>
    <w:semiHidden/>
    <w:unhideWhenUsed/>
    <w:rsid w:val="00F0592F"/>
    <w:pPr>
      <w:spacing w:before="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F0592F"/>
    <w:rPr>
      <w:rFonts w:ascii="Tahoma" w:hAnsi="Tahoma" w:cs="Tahoma"/>
      <w:sz w:val="16"/>
      <w:szCs w:val="16"/>
    </w:rPr>
  </w:style>
  <w:style w:type="paragraph" w:styleId="Voetnoottekst">
    <w:name w:val="footnote text"/>
    <w:basedOn w:val="Standaard"/>
    <w:link w:val="VoetnoottekstChar"/>
    <w:uiPriority w:val="99"/>
    <w:semiHidden/>
    <w:unhideWhenUsed/>
    <w:rsid w:val="008C65B0"/>
    <w:pPr>
      <w:spacing w:before="0" w:line="240" w:lineRule="auto"/>
    </w:pPr>
    <w:rPr>
      <w:sz w:val="20"/>
      <w:szCs w:val="20"/>
    </w:rPr>
  </w:style>
  <w:style w:type="character" w:customStyle="1" w:styleId="VoetnoottekstChar">
    <w:name w:val="Voetnoottekst Char"/>
    <w:basedOn w:val="Standaardalinea-lettertype"/>
    <w:link w:val="Voetnoottekst"/>
    <w:uiPriority w:val="99"/>
    <w:semiHidden/>
    <w:rsid w:val="008C65B0"/>
    <w:rPr>
      <w:sz w:val="20"/>
      <w:szCs w:val="20"/>
    </w:rPr>
  </w:style>
  <w:style w:type="character" w:styleId="Voetnootmarkering">
    <w:name w:val="footnote reference"/>
    <w:basedOn w:val="Standaardalinea-lettertype"/>
    <w:uiPriority w:val="99"/>
    <w:semiHidden/>
    <w:unhideWhenUsed/>
    <w:rsid w:val="008C65B0"/>
    <w:rPr>
      <w:vertAlign w:val="superscript"/>
    </w:rPr>
  </w:style>
  <w:style w:type="table" w:styleId="Tabelraster">
    <w:name w:val="Table Grid"/>
    <w:basedOn w:val="Standaardtabel"/>
    <w:uiPriority w:val="59"/>
    <w:rsid w:val="008D24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Verwijzingopmerking">
    <w:name w:val="annotation reference"/>
    <w:basedOn w:val="Standaardalinea-lettertype"/>
    <w:uiPriority w:val="99"/>
    <w:semiHidden/>
    <w:unhideWhenUsed/>
    <w:rsid w:val="00A11F6B"/>
    <w:rPr>
      <w:sz w:val="16"/>
      <w:szCs w:val="16"/>
    </w:rPr>
  </w:style>
  <w:style w:type="paragraph" w:styleId="Tekstopmerking">
    <w:name w:val="annotation text"/>
    <w:basedOn w:val="Standaard"/>
    <w:link w:val="TekstopmerkingChar"/>
    <w:uiPriority w:val="99"/>
    <w:semiHidden/>
    <w:unhideWhenUsed/>
    <w:rsid w:val="00A11F6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A11F6B"/>
    <w:rPr>
      <w:sz w:val="20"/>
      <w:szCs w:val="20"/>
    </w:rPr>
  </w:style>
  <w:style w:type="paragraph" w:styleId="Onderwerpvanopmerking">
    <w:name w:val="annotation subject"/>
    <w:basedOn w:val="Tekstopmerking"/>
    <w:next w:val="Tekstopmerking"/>
    <w:link w:val="OnderwerpvanopmerkingChar"/>
    <w:uiPriority w:val="99"/>
    <w:semiHidden/>
    <w:unhideWhenUsed/>
    <w:rsid w:val="00A11F6B"/>
    <w:rPr>
      <w:b/>
      <w:bCs/>
    </w:rPr>
  </w:style>
  <w:style w:type="character" w:customStyle="1" w:styleId="OnderwerpvanopmerkingChar">
    <w:name w:val="Onderwerp van opmerking Char"/>
    <w:basedOn w:val="TekstopmerkingChar"/>
    <w:link w:val="Onderwerpvanopmerking"/>
    <w:uiPriority w:val="99"/>
    <w:semiHidden/>
    <w:rsid w:val="00A11F6B"/>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11A4A-5AB3-41BF-BE45-4F1C681E8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5</Pages>
  <Words>1662</Words>
  <Characters>9141</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10782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Arjan Kloosterboer</dc:creator>
  <cp:lastModifiedBy>Arjan</cp:lastModifiedBy>
  <cp:revision>16</cp:revision>
  <cp:lastPrinted>2012-03-01T22:48:00Z</cp:lastPrinted>
  <dcterms:created xsi:type="dcterms:W3CDTF">2012-02-02T08:34:00Z</dcterms:created>
  <dcterms:modified xsi:type="dcterms:W3CDTF">2012-03-01T22:49:00Z</dcterms:modified>
  <cp:contentStatus>concept</cp:contentStatus>
</cp:coreProperties>
</file>